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BE1340" w14:textId="77777777" w:rsidR="00D071E5" w:rsidRPr="00D071E5" w:rsidRDefault="00D071E5" w:rsidP="00136629">
      <w:pPr>
        <w:pStyle w:val="BodyTextIndent"/>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33F55492" w14:textId="77777777" w:rsidR="00D071E5" w:rsidRPr="00D071E5" w:rsidRDefault="00D071E5" w:rsidP="00D071E5">
      <w:pPr>
        <w:pStyle w:val="BodyTextIndent"/>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BodyTextIndent"/>
        <w:jc w:val="center"/>
        <w:rPr>
          <w:rFonts w:ascii="GHEA Grapalat" w:hAnsi="GHEA Grapalat"/>
          <w:i w:val="0"/>
          <w:sz w:val="24"/>
          <w:szCs w:val="24"/>
        </w:rPr>
      </w:pPr>
    </w:p>
    <w:p w14:paraId="1ABC3286" w14:textId="1C7D8589" w:rsidR="00D071E5" w:rsidRPr="00D071E5" w:rsidRDefault="00D071E5" w:rsidP="00617A20">
      <w:pPr>
        <w:pStyle w:val="BodyTextIndent"/>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4C5A2A" w:rsidRPr="004C5A2A">
        <w:rPr>
          <w:rFonts w:ascii="GHEA Grapalat" w:hAnsi="GHEA Grapalat"/>
          <w:i w:val="0"/>
          <w:sz w:val="24"/>
          <w:szCs w:val="24"/>
        </w:rPr>
        <w:t>12</w:t>
      </w:r>
      <w:r w:rsidRPr="00D071E5">
        <w:rPr>
          <w:rFonts w:ascii="GHEA Grapalat" w:hAnsi="GHEA Grapalat"/>
          <w:i w:val="0"/>
          <w:sz w:val="24"/>
          <w:szCs w:val="24"/>
        </w:rPr>
        <w:t>" "</w:t>
      </w:r>
      <w:r w:rsidR="004C5A2A" w:rsidRPr="004C5A2A">
        <w:rPr>
          <w:rFonts w:ascii="GHEA Grapalat" w:hAnsi="GHEA Grapalat"/>
          <w:i w:val="0"/>
          <w:sz w:val="24"/>
          <w:szCs w:val="24"/>
        </w:rPr>
        <w:t>12</w:t>
      </w:r>
      <w:r w:rsidRPr="00D071E5">
        <w:rPr>
          <w:rFonts w:ascii="GHEA Grapalat" w:hAnsi="GHEA Grapalat"/>
          <w:i w:val="0"/>
          <w:sz w:val="24"/>
          <w:szCs w:val="24"/>
        </w:rPr>
        <w:t>" 202</w:t>
      </w:r>
      <w:r w:rsidR="00F820C1" w:rsidRPr="00F820C1">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r w:rsidR="00617A20">
        <w:rPr>
          <w:rFonts w:ascii="GHEA Grapalat" w:hAnsi="GHEA Grapalat"/>
          <w:i w:val="0"/>
          <w:sz w:val="24"/>
          <w:szCs w:val="24"/>
        </w:rPr>
        <w:br/>
      </w:r>
    </w:p>
    <w:p w14:paraId="100B1DB3" w14:textId="2742BF15" w:rsidR="00D071E5" w:rsidRDefault="00D071E5" w:rsidP="006A5ACE">
      <w:pPr>
        <w:pStyle w:val="BodyTextIndent"/>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4C5A2A">
        <w:rPr>
          <w:rFonts w:ascii="GHEA Grapalat" w:hAnsi="GHEA Grapalat"/>
          <w:i w:val="0"/>
          <w:sz w:val="24"/>
          <w:szCs w:val="24"/>
        </w:rPr>
        <w:t>ՀՄ5ՀԴ-</w:t>
      </w:r>
      <w:bookmarkStart w:id="0" w:name="_GoBack"/>
      <w:r w:rsidR="008160F1">
        <w:rPr>
          <w:rFonts w:ascii="GHEA Grapalat" w:hAnsi="GHEA Grapalat"/>
          <w:i w:val="0"/>
          <w:sz w:val="24"/>
          <w:szCs w:val="24"/>
        </w:rPr>
        <w:t>ՀՄԱԱՊՁԲ</w:t>
      </w:r>
      <w:bookmarkEnd w:id="0"/>
      <w:r w:rsidR="004C5A2A">
        <w:rPr>
          <w:rFonts w:ascii="GHEA Grapalat" w:hAnsi="GHEA Grapalat"/>
          <w:i w:val="0"/>
          <w:sz w:val="24"/>
          <w:szCs w:val="24"/>
        </w:rPr>
        <w:t>-2026/01</w:t>
      </w:r>
    </w:p>
    <w:p w14:paraId="691D5C1F" w14:textId="77777777" w:rsidR="00F70073" w:rsidRDefault="00F70073" w:rsidP="006A5ACE">
      <w:pPr>
        <w:pStyle w:val="BodyTextIndent"/>
        <w:ind w:firstLine="0"/>
        <w:jc w:val="center"/>
        <w:rPr>
          <w:rFonts w:ascii="GHEA Grapalat" w:hAnsi="GHEA Grapalat"/>
          <w:i w:val="0"/>
          <w:sz w:val="24"/>
          <w:szCs w:val="24"/>
        </w:rPr>
      </w:pPr>
    </w:p>
    <w:p w14:paraId="5BE02F9C" w14:textId="69AE12FB" w:rsidR="00670077" w:rsidRDefault="00F70073" w:rsidP="006A5ACE">
      <w:pPr>
        <w:pStyle w:val="BodyTextIndent"/>
        <w:ind w:firstLine="0"/>
        <w:jc w:val="center"/>
        <w:rPr>
          <w:rFonts w:asciiTheme="minorHAnsi" w:hAnsiTheme="minorHAnsi"/>
          <w:color w:val="FF0000"/>
        </w:rPr>
      </w:pPr>
      <w:r w:rsidRPr="00163025">
        <w:rPr>
          <w:color w:val="FF0000"/>
        </w:rPr>
        <w:t>Процедура организуется на основании части 6 статьи 15 Закона Республики Армения «О закупках»</w:t>
      </w:r>
    </w:p>
    <w:p w14:paraId="561B1D58" w14:textId="77777777" w:rsidR="00F70073" w:rsidRPr="00F70073" w:rsidRDefault="00F70073" w:rsidP="006A5ACE">
      <w:pPr>
        <w:pStyle w:val="BodyTextIndent"/>
        <w:ind w:firstLine="0"/>
        <w:jc w:val="center"/>
        <w:rPr>
          <w:rFonts w:asciiTheme="minorHAnsi" w:hAnsiTheme="minorHAnsi"/>
          <w:i w:val="0"/>
          <w:sz w:val="24"/>
          <w:szCs w:val="24"/>
        </w:rPr>
      </w:pPr>
    </w:p>
    <w:p w14:paraId="45DEC0E8" w14:textId="02A615B4" w:rsidR="00D071E5" w:rsidRPr="00D071E5" w:rsidRDefault="00D071E5" w:rsidP="00136629">
      <w:pPr>
        <w:pStyle w:val="BodyTextIndent"/>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4001BB" w:rsidRPr="004001BB">
        <w:rPr>
          <w:rFonts w:ascii="GHEA Grapalat" w:hAnsi="GHEA Grapalat"/>
          <w:i w:val="0"/>
          <w:sz w:val="24"/>
          <w:szCs w:val="24"/>
        </w:rPr>
        <w:t>Разданская Основная Школа Номер 5 Им. Ог. Туманяна</w:t>
      </w:r>
      <w:r w:rsidR="002E3508" w:rsidRPr="002E3508">
        <w:rPr>
          <w:rFonts w:ascii="GHEA Grapalat" w:hAnsi="GHEA Grapalat"/>
          <w:i w:val="0"/>
          <w:sz w:val="24"/>
          <w:szCs w:val="24"/>
        </w:rPr>
        <w:t>”</w:t>
      </w:r>
      <w:r w:rsidRPr="00D071E5">
        <w:rPr>
          <w:rFonts w:ascii="GHEA Grapalat" w:hAnsi="GHEA Grapalat"/>
          <w:i w:val="0"/>
          <w:sz w:val="24"/>
          <w:szCs w:val="24"/>
        </w:rPr>
        <w:t xml:space="preserve">, находящийся по адресу: </w:t>
      </w:r>
      <w:r w:rsidR="004001BB" w:rsidRPr="004001BB">
        <w:rPr>
          <w:rFonts w:ascii="GHEA Grapalat" w:hAnsi="GHEA Grapalat"/>
          <w:i w:val="0"/>
          <w:sz w:val="24"/>
          <w:szCs w:val="24"/>
        </w:rPr>
        <w:t>Джрарат район 5, г. Раздан</w:t>
      </w:r>
      <w:r w:rsidR="006A5ACE" w:rsidRPr="006A5ACE">
        <w:rPr>
          <w:rFonts w:ascii="GHEA Grapalat" w:hAnsi="GHEA Grapalat"/>
          <w:i w:val="0"/>
          <w:sz w:val="24"/>
          <w:szCs w:val="24"/>
        </w:rPr>
        <w:t>,</w:t>
      </w:r>
      <w:r w:rsidR="008773B1">
        <w:rPr>
          <w:rFonts w:ascii="GHEA Grapalat" w:hAnsi="GHEA Grapalat"/>
          <w:i w:val="0"/>
          <w:sz w:val="24"/>
          <w:szCs w:val="24"/>
        </w:rPr>
        <w:t xml:space="preserve"> </w:t>
      </w:r>
      <w:r w:rsidRPr="00D071E5">
        <w:rPr>
          <w:rFonts w:ascii="GHEA Grapalat" w:hAnsi="GHEA Grapalat"/>
          <w:i w:val="0"/>
          <w:sz w:val="24"/>
          <w:szCs w:val="24"/>
        </w:rPr>
        <w:t>объявляет запрос котировок, который проводится одним этапом.</w:t>
      </w:r>
    </w:p>
    <w:p w14:paraId="0D9B6265" w14:textId="20C501E8"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w:t>
      </w:r>
      <w:r w:rsidR="00CC0B65" w:rsidRPr="00CC0B65">
        <w:rPr>
          <w:rFonts w:ascii="GHEA Grapalat" w:hAnsi="GHEA Grapalat"/>
          <w:i w:val="0"/>
          <w:sz w:val="24"/>
          <w:szCs w:val="24"/>
        </w:rPr>
        <w:t xml:space="preserve">продукт </w:t>
      </w:r>
      <w:r w:rsidRPr="00D071E5">
        <w:rPr>
          <w:rFonts w:ascii="GHEA Grapalat" w:hAnsi="GHEA Grapalat"/>
          <w:i w:val="0"/>
          <w:sz w:val="24"/>
          <w:szCs w:val="24"/>
        </w:rPr>
        <w:t>(далее — договор).</w:t>
      </w:r>
    </w:p>
    <w:p w14:paraId="1B1CE9FC" w14:textId="77777777"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BodyTextIndent"/>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3477EA3B"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E12130" w:rsidRPr="00E12130">
        <w:rPr>
          <w:rFonts w:ascii="GHEA Grapalat" w:hAnsi="GHEA Grapalat"/>
          <w:i w:val="0"/>
          <w:sz w:val="24"/>
          <w:szCs w:val="24"/>
        </w:rPr>
        <w:t>10</w:t>
      </w:r>
      <w:r w:rsidRPr="00D071E5">
        <w:rPr>
          <w:rFonts w:ascii="GHEA Grapalat" w:hAnsi="GHEA Grapalat"/>
          <w:i w:val="0"/>
          <w:sz w:val="24"/>
          <w:szCs w:val="24"/>
        </w:rPr>
        <w:t>:</w:t>
      </w:r>
      <w:r w:rsidR="001E72F4" w:rsidRPr="001E72F4">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lastRenderedPageBreak/>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14:paraId="1BAF891E" w14:textId="46776A3D" w:rsidR="00D071E5" w:rsidRPr="00D071E5" w:rsidRDefault="00D071E5" w:rsidP="00136629">
      <w:pPr>
        <w:pStyle w:val="BodyTextIndent"/>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4001BB" w:rsidRPr="004001BB">
        <w:rPr>
          <w:rFonts w:ascii="GHEA Grapalat" w:hAnsi="GHEA Grapalat"/>
          <w:i w:val="0"/>
          <w:sz w:val="24"/>
          <w:szCs w:val="24"/>
        </w:rPr>
        <w:t xml:space="preserve">Джрарат район 5, г.Раздан, </w:t>
      </w:r>
      <w:r w:rsidRPr="00D071E5">
        <w:rPr>
          <w:rFonts w:ascii="GHEA Grapalat" w:hAnsi="GHEA Grapalat"/>
          <w:i w:val="0"/>
          <w:sz w:val="24"/>
          <w:szCs w:val="24"/>
        </w:rPr>
        <w:t xml:space="preserve">в документарной форме, до </w:t>
      </w:r>
      <w:r w:rsidR="00E12130" w:rsidRPr="00E12130">
        <w:rPr>
          <w:rFonts w:ascii="GHEA Grapalat" w:hAnsi="GHEA Grapalat"/>
          <w:i w:val="0"/>
          <w:sz w:val="24"/>
          <w:szCs w:val="24"/>
        </w:rPr>
        <w:t>10</w:t>
      </w:r>
      <w:r w:rsidRPr="00D071E5">
        <w:rPr>
          <w:rFonts w:ascii="GHEA Grapalat" w:hAnsi="GHEA Grapalat"/>
          <w:i w:val="0"/>
          <w:sz w:val="24"/>
          <w:szCs w:val="24"/>
        </w:rPr>
        <w:t>:</w:t>
      </w:r>
      <w:r w:rsidR="001E72F4" w:rsidRPr="001E72F4">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5DF644E5"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4001BB" w:rsidRPr="004001BB">
        <w:rPr>
          <w:rFonts w:ascii="GHEA Grapalat" w:hAnsi="GHEA Grapalat"/>
          <w:i w:val="0"/>
          <w:sz w:val="24"/>
          <w:szCs w:val="24"/>
        </w:rPr>
        <w:t>Джрарат район 5, г. Раздан,</w:t>
      </w:r>
      <w:r w:rsidR="007D1BA8" w:rsidRPr="007D1BA8">
        <w:rPr>
          <w:rFonts w:ascii="GHEA Grapalat" w:hAnsi="GHEA Grapalat"/>
          <w:i w:val="0"/>
          <w:sz w:val="24"/>
          <w:szCs w:val="24"/>
        </w:rPr>
        <w:t xml:space="preserve"> </w:t>
      </w:r>
      <w:r w:rsidRPr="00D071E5">
        <w:rPr>
          <w:rFonts w:ascii="GHEA Grapalat" w:hAnsi="GHEA Grapalat"/>
          <w:i w:val="0"/>
          <w:sz w:val="24"/>
          <w:szCs w:val="24"/>
        </w:rPr>
        <w:t xml:space="preserve">в </w:t>
      </w:r>
      <w:r w:rsidR="00E12130" w:rsidRPr="008160F1">
        <w:rPr>
          <w:rFonts w:ascii="GHEA Grapalat" w:hAnsi="GHEA Grapalat"/>
          <w:i w:val="0"/>
          <w:sz w:val="24"/>
          <w:szCs w:val="24"/>
        </w:rPr>
        <w:t>10</w:t>
      </w:r>
      <w:r w:rsidRPr="00D071E5">
        <w:rPr>
          <w:rFonts w:ascii="GHEA Grapalat" w:hAnsi="GHEA Grapalat"/>
          <w:i w:val="0"/>
          <w:sz w:val="24"/>
          <w:szCs w:val="24"/>
        </w:rPr>
        <w:t>:</w:t>
      </w:r>
      <w:r w:rsidR="001E72F4" w:rsidRPr="001E72F4">
        <w:rPr>
          <w:rFonts w:ascii="GHEA Grapalat" w:hAnsi="GHEA Grapalat"/>
          <w:i w:val="0"/>
          <w:sz w:val="24"/>
          <w:szCs w:val="24"/>
        </w:rPr>
        <w:t>0</w:t>
      </w:r>
      <w:r w:rsidR="008820EB" w:rsidRPr="008820EB">
        <w:rPr>
          <w:rFonts w:ascii="GHEA Grapalat" w:hAnsi="GHEA Grapalat"/>
          <w:i w:val="0"/>
          <w:sz w:val="24"/>
          <w:szCs w:val="24"/>
        </w:rPr>
        <w:t>0</w:t>
      </w:r>
      <w:r w:rsidRPr="00D071E5">
        <w:rPr>
          <w:rFonts w:ascii="GHEA Grapalat" w:hAnsi="GHEA Grapalat"/>
          <w:i w:val="0"/>
          <w:sz w:val="24"/>
          <w:szCs w:val="24"/>
        </w:rPr>
        <w:t xml:space="preserve"> часов, "</w:t>
      </w:r>
      <w:r w:rsidR="00FA449E" w:rsidRPr="00FA449E">
        <w:rPr>
          <w:rFonts w:ascii="GHEA Grapalat" w:hAnsi="GHEA Grapalat"/>
          <w:i w:val="0"/>
          <w:sz w:val="24"/>
          <w:szCs w:val="24"/>
        </w:rPr>
        <w:t>24</w:t>
      </w:r>
      <w:r w:rsidRPr="00D071E5">
        <w:rPr>
          <w:rFonts w:ascii="GHEA Grapalat" w:hAnsi="GHEA Grapalat"/>
          <w:i w:val="0"/>
          <w:sz w:val="24"/>
          <w:szCs w:val="24"/>
        </w:rPr>
        <w:t>" "</w:t>
      </w:r>
      <w:r w:rsidR="004C5A2A" w:rsidRPr="004C5A2A">
        <w:rPr>
          <w:rFonts w:ascii="GHEA Grapalat" w:hAnsi="GHEA Grapalat"/>
          <w:i w:val="0"/>
          <w:sz w:val="24"/>
          <w:szCs w:val="24"/>
        </w:rPr>
        <w:t>12</w:t>
      </w:r>
      <w:r w:rsidRPr="00D071E5">
        <w:rPr>
          <w:rFonts w:ascii="GHEA Grapalat" w:hAnsi="GHEA Grapalat"/>
          <w:i w:val="0"/>
          <w:sz w:val="24"/>
          <w:szCs w:val="24"/>
        </w:rPr>
        <w:t>" "202</w:t>
      </w:r>
      <w:r w:rsidR="00F820C1" w:rsidRPr="00131307">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BodyTextIndent"/>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С. Бекташян</w:t>
      </w:r>
    </w:p>
    <w:p w14:paraId="5891DFF6" w14:textId="77777777" w:rsidR="00901E8A" w:rsidRDefault="00901E8A" w:rsidP="00D071E5">
      <w:pPr>
        <w:pStyle w:val="BodyTextIndent"/>
        <w:ind w:firstLine="0"/>
        <w:rPr>
          <w:rFonts w:ascii="GHEA Grapalat" w:hAnsi="GHEA Grapalat"/>
          <w:i w:val="0"/>
          <w:sz w:val="24"/>
          <w:szCs w:val="24"/>
        </w:rPr>
      </w:pPr>
    </w:p>
    <w:p w14:paraId="5FC01003" w14:textId="0B29AB00" w:rsidR="00D071E5" w:rsidRPr="008820EB" w:rsidRDefault="00D071E5" w:rsidP="00D071E5">
      <w:pPr>
        <w:pStyle w:val="BodyTextIndent"/>
        <w:ind w:firstLine="0"/>
        <w:rPr>
          <w:rFonts w:ascii="GHEA Grapalat" w:hAnsi="GHEA Grapalat"/>
          <w:i w:val="0"/>
          <w:sz w:val="24"/>
          <w:szCs w:val="24"/>
        </w:rPr>
      </w:pPr>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
    <w:p w14:paraId="663338A6" w14:textId="2843EF22" w:rsidR="00D071E5" w:rsidRPr="00D071E5" w:rsidRDefault="00D071E5" w:rsidP="00D071E5">
      <w:pPr>
        <w:pStyle w:val="BodyTextIndent"/>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r w:rsidR="007D1BA8" w:rsidRPr="007D1BA8">
        <w:rPr>
          <w:rFonts w:ascii="GHEA Grapalat" w:hAnsi="GHEA Grapalat"/>
          <w:i w:val="0"/>
          <w:sz w:val="24"/>
          <w:szCs w:val="24"/>
        </w:rPr>
        <w:t>hrazdan</w:t>
      </w:r>
      <w:r w:rsidR="004001BB" w:rsidRPr="002953C4">
        <w:rPr>
          <w:rFonts w:ascii="GHEA Grapalat" w:hAnsi="GHEA Grapalat"/>
          <w:i w:val="0"/>
          <w:sz w:val="24"/>
          <w:szCs w:val="24"/>
        </w:rPr>
        <w:t>5</w:t>
      </w:r>
      <w:r w:rsidR="007D1BA8" w:rsidRPr="007D1BA8">
        <w:rPr>
          <w:rFonts w:ascii="GHEA Grapalat" w:hAnsi="GHEA Grapalat"/>
          <w:i w:val="0"/>
          <w:sz w:val="24"/>
          <w:szCs w:val="24"/>
        </w:rPr>
        <w:t>@schools.am</w:t>
      </w:r>
    </w:p>
    <w:p w14:paraId="56113848" w14:textId="10E0AFA5" w:rsidR="00D071E5" w:rsidRPr="00D071E5" w:rsidRDefault="00D071E5" w:rsidP="00D071E5">
      <w:pPr>
        <w:pStyle w:val="BodyTextIndent"/>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4001BB" w:rsidRPr="004001BB">
        <w:rPr>
          <w:rFonts w:ascii="GHEA Grapalat" w:hAnsi="GHEA Grapalat"/>
          <w:i w:val="0"/>
          <w:sz w:val="24"/>
          <w:szCs w:val="24"/>
        </w:rPr>
        <w:t>Разданская Основная Школа Номер 5 Им. Ог. Туманяна</w:t>
      </w:r>
      <w:r w:rsidR="002E3508" w:rsidRPr="002E3508">
        <w:rPr>
          <w:rFonts w:ascii="GHEA Grapalat" w:hAnsi="GHEA Grapalat"/>
          <w:i w:val="0"/>
          <w:sz w:val="24"/>
          <w:szCs w:val="24"/>
        </w:rPr>
        <w:t>”</w:t>
      </w:r>
      <w:r w:rsidR="000271C2" w:rsidRPr="000271C2">
        <w:rPr>
          <w:rFonts w:ascii="GHEA Grapalat" w:hAnsi="GHEA Grapalat"/>
          <w:i w:val="0"/>
          <w:sz w:val="24"/>
          <w:szCs w:val="24"/>
        </w:rPr>
        <w:t xml:space="preserve"> </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1B2A4332" w14:textId="6B4593A7" w:rsidR="00096865" w:rsidRPr="00D071E5" w:rsidRDefault="00096865" w:rsidP="00895CE5">
      <w:pPr>
        <w:pStyle w:val="BodyTextIndent"/>
        <w:widowControl w:val="0"/>
        <w:spacing w:after="160" w:line="240" w:lineRule="auto"/>
        <w:ind w:firstLine="567"/>
        <w:jc w:val="right"/>
        <w:rPr>
          <w:rFonts w:ascii="GHEA Grapalat" w:hAnsi="GHEA Grapalat" w:cs="Sylfaen"/>
          <w:i w:val="0"/>
        </w:rPr>
      </w:pPr>
      <w:r w:rsidRPr="00D071E5">
        <w:rPr>
          <w:rFonts w:ascii="GHEA Grapalat" w:hAnsi="GHEA Grapalat"/>
        </w:rPr>
        <w:lastRenderedPageBreak/>
        <w:t>Утверждено</w:t>
      </w:r>
    </w:p>
    <w:p w14:paraId="3F6092FB" w14:textId="6AAC4D57" w:rsidR="00895CE5" w:rsidRPr="00E627E0" w:rsidRDefault="005D7731" w:rsidP="00895CE5">
      <w:pPr>
        <w:pStyle w:val="BodyTextIndent"/>
        <w:spacing w:line="240" w:lineRule="auto"/>
        <w:jc w:val="right"/>
        <w:rPr>
          <w:rFonts w:ascii="GHEA Grapalat" w:hAnsi="GHEA Grapalat"/>
        </w:rPr>
      </w:pPr>
      <w:r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E627E0">
        <w:rPr>
          <w:rFonts w:ascii="GHEA Grapalat" w:hAnsi="GHEA Grapalat"/>
        </w:rPr>
        <w:br/>
      </w:r>
      <w:r w:rsidR="00096865" w:rsidRPr="00D071E5">
        <w:rPr>
          <w:rFonts w:ascii="GHEA Grapalat" w:hAnsi="GHEA Grapalat"/>
        </w:rPr>
        <w:t xml:space="preserve">под кодом </w:t>
      </w:r>
      <w:r w:rsidR="004C5A2A">
        <w:rPr>
          <w:rFonts w:ascii="GHEA Grapalat" w:hAnsi="GHEA Grapalat"/>
        </w:rPr>
        <w:t>ՀՄ5ՀԴ-</w:t>
      </w:r>
      <w:r w:rsidR="008160F1">
        <w:rPr>
          <w:rFonts w:ascii="GHEA Grapalat" w:hAnsi="GHEA Grapalat"/>
        </w:rPr>
        <w:t>ՀՄԱԱՊՁԲ</w:t>
      </w:r>
      <w:r w:rsidR="004C5A2A">
        <w:rPr>
          <w:rFonts w:ascii="GHEA Grapalat" w:hAnsi="GHEA Grapalat"/>
        </w:rPr>
        <w:t>-2026/01</w:t>
      </w:r>
    </w:p>
    <w:p w14:paraId="76F37B66" w14:textId="1E98365C" w:rsidR="00096865" w:rsidRPr="00E627E0" w:rsidRDefault="00A46F92" w:rsidP="00895CE5">
      <w:pPr>
        <w:pStyle w:val="BodyText"/>
        <w:widowControl w:val="0"/>
        <w:spacing w:after="0"/>
        <w:ind w:firstLine="567"/>
        <w:jc w:val="right"/>
        <w:rPr>
          <w:rFonts w:ascii="GHEA Grapalat" w:hAnsi="GHEA Grapalat"/>
          <w:i/>
          <w:sz w:val="20"/>
          <w:szCs w:val="20"/>
        </w:rPr>
      </w:pPr>
      <w:r w:rsidRPr="00E627E0">
        <w:rPr>
          <w:rFonts w:ascii="GHEA Grapalat" w:hAnsi="GHEA Grapalat"/>
          <w:i/>
          <w:sz w:val="20"/>
          <w:szCs w:val="20"/>
        </w:rPr>
        <w:t xml:space="preserve">№ </w:t>
      </w:r>
      <w:r w:rsidR="004809CC" w:rsidRPr="00E627E0">
        <w:rPr>
          <w:rFonts w:ascii="GHEA Grapalat" w:hAnsi="GHEA Grapalat"/>
          <w:i/>
          <w:sz w:val="20"/>
          <w:szCs w:val="20"/>
        </w:rPr>
        <w:t xml:space="preserve">1 </w:t>
      </w:r>
      <w:r w:rsidR="00096865" w:rsidRPr="00E627E0">
        <w:rPr>
          <w:rFonts w:ascii="GHEA Grapalat" w:hAnsi="GHEA Grapalat"/>
          <w:i/>
          <w:sz w:val="20"/>
          <w:szCs w:val="20"/>
        </w:rPr>
        <w:t xml:space="preserve">от </w:t>
      </w:r>
      <w:r w:rsidR="004C5A2A" w:rsidRPr="00617A20">
        <w:rPr>
          <w:rFonts w:ascii="GHEA Grapalat" w:hAnsi="GHEA Grapalat"/>
          <w:i/>
          <w:sz w:val="20"/>
          <w:szCs w:val="20"/>
        </w:rPr>
        <w:t>12.12</w:t>
      </w:r>
      <w:r w:rsidR="00901E8A" w:rsidRPr="00E627E0">
        <w:rPr>
          <w:rFonts w:ascii="GHEA Grapalat" w:hAnsi="GHEA Grapalat"/>
          <w:i/>
          <w:sz w:val="20"/>
          <w:szCs w:val="20"/>
        </w:rPr>
        <w:t>.202</w:t>
      </w:r>
      <w:r w:rsidR="00F820C1" w:rsidRPr="00131307">
        <w:rPr>
          <w:rFonts w:ascii="GHEA Grapalat" w:hAnsi="GHEA Grapalat"/>
          <w:i/>
          <w:sz w:val="20"/>
          <w:szCs w:val="20"/>
        </w:rPr>
        <w:t>5</w:t>
      </w:r>
      <w:r w:rsidR="009F10E4" w:rsidRPr="00E627E0">
        <w:rPr>
          <w:rFonts w:ascii="GHEA Grapalat" w:hAnsi="GHEA Grapalat"/>
          <w:i/>
          <w:sz w:val="20"/>
          <w:szCs w:val="20"/>
        </w:rPr>
        <w:t xml:space="preserve"> </w:t>
      </w:r>
      <w:r w:rsidR="00096865" w:rsidRPr="00E627E0">
        <w:rPr>
          <w:rFonts w:ascii="GHEA Grapalat" w:hAnsi="GHEA Grapalat"/>
          <w:i/>
          <w:sz w:val="20"/>
          <w:szCs w:val="20"/>
        </w:rPr>
        <w:t>г.</w:t>
      </w:r>
    </w:p>
    <w:p w14:paraId="75D1FE8C" w14:textId="77777777" w:rsidR="00096865" w:rsidRPr="00D071E5" w:rsidRDefault="00096865" w:rsidP="00B46D58">
      <w:pPr>
        <w:pStyle w:val="BodyText"/>
        <w:widowControl w:val="0"/>
        <w:spacing w:after="160"/>
        <w:ind w:right="-7" w:firstLine="567"/>
        <w:jc w:val="center"/>
        <w:rPr>
          <w:rFonts w:ascii="GHEA Grapalat" w:hAnsi="GHEA Grapalat"/>
        </w:rPr>
      </w:pPr>
    </w:p>
    <w:p w14:paraId="141F42DD" w14:textId="77777777" w:rsidR="00096865" w:rsidRPr="00D071E5" w:rsidRDefault="00096865" w:rsidP="00B46D58">
      <w:pPr>
        <w:pStyle w:val="BodyText"/>
        <w:widowControl w:val="0"/>
        <w:spacing w:after="160"/>
        <w:ind w:right="-7" w:firstLine="567"/>
        <w:jc w:val="center"/>
        <w:rPr>
          <w:rFonts w:ascii="GHEA Grapalat" w:hAnsi="GHEA Grapalat"/>
        </w:rPr>
      </w:pPr>
    </w:p>
    <w:p w14:paraId="0E54D175" w14:textId="77777777" w:rsidR="000763E5" w:rsidRPr="00D071E5" w:rsidRDefault="000763E5" w:rsidP="00B46D58">
      <w:pPr>
        <w:pStyle w:val="BodyText"/>
        <w:widowControl w:val="0"/>
        <w:spacing w:after="160"/>
        <w:ind w:right="-7" w:firstLine="567"/>
        <w:jc w:val="center"/>
        <w:rPr>
          <w:rFonts w:ascii="GHEA Grapalat" w:hAnsi="GHEA Grapalat"/>
        </w:rPr>
      </w:pPr>
    </w:p>
    <w:p w14:paraId="66F43FAE" w14:textId="3485E514" w:rsidR="00096865" w:rsidRPr="004001BB" w:rsidRDefault="007D1BA8" w:rsidP="004001BB">
      <w:pPr>
        <w:pStyle w:val="BodyText"/>
        <w:widowControl w:val="0"/>
        <w:spacing w:after="160"/>
        <w:ind w:right="-7" w:firstLine="567"/>
        <w:jc w:val="center"/>
        <w:rPr>
          <w:rFonts w:ascii="GHEA Grapalat" w:hAnsi="GHEA Grapalat"/>
        </w:rPr>
      </w:pPr>
      <w:r w:rsidRPr="004001BB">
        <w:rPr>
          <w:rFonts w:ascii="GHEA Grapalat" w:hAnsi="GHEA Grapalat"/>
        </w:rPr>
        <w:t>“</w:t>
      </w:r>
      <w:r w:rsidR="004001BB" w:rsidRPr="004001BB">
        <w:rPr>
          <w:rFonts w:ascii="GHEA Grapalat" w:hAnsi="GHEA Grapalat"/>
        </w:rPr>
        <w:t>РАЗДАНСКАЯ ОСНОВНАЯ ШКОЛА НОМЕР 5 ИМ. ОГ. ТУМАНЯНА</w:t>
      </w:r>
      <w:r w:rsidRPr="004001BB">
        <w:rPr>
          <w:rFonts w:ascii="GHEA Grapalat" w:hAnsi="GHEA Grapalat"/>
        </w:rPr>
        <w:t>” ГHКО</w:t>
      </w:r>
    </w:p>
    <w:p w14:paraId="6D665DD1" w14:textId="77777777" w:rsidR="000763E5" w:rsidRPr="00D071E5" w:rsidRDefault="000763E5" w:rsidP="004001BB">
      <w:pPr>
        <w:pStyle w:val="BodyText"/>
        <w:widowControl w:val="0"/>
        <w:spacing w:after="160"/>
        <w:ind w:right="-7" w:firstLine="567"/>
        <w:jc w:val="center"/>
        <w:rPr>
          <w:rFonts w:ascii="GHEA Grapalat" w:hAnsi="GHEA Grapalat"/>
        </w:rPr>
      </w:pPr>
    </w:p>
    <w:p w14:paraId="0B2A0DF2" w14:textId="77777777" w:rsidR="00096865" w:rsidRPr="00D071E5" w:rsidRDefault="000763E5" w:rsidP="00B46D58">
      <w:pPr>
        <w:pStyle w:val="BodyText"/>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6765A97F" w14:textId="77777777" w:rsidR="00096865" w:rsidRPr="00D071E5" w:rsidRDefault="00096865" w:rsidP="00B46D58">
      <w:pPr>
        <w:pStyle w:val="BodyText"/>
        <w:widowControl w:val="0"/>
        <w:spacing w:after="160"/>
        <w:ind w:right="-7" w:firstLine="567"/>
        <w:jc w:val="center"/>
        <w:rPr>
          <w:rFonts w:ascii="GHEA Grapalat" w:hAnsi="GHEA Grapalat" w:cs="Sylfaen"/>
        </w:rPr>
      </w:pPr>
    </w:p>
    <w:p w14:paraId="422449E6" w14:textId="77777777" w:rsidR="00096865" w:rsidRPr="00D071E5" w:rsidRDefault="00096865" w:rsidP="00B46D58">
      <w:pPr>
        <w:pStyle w:val="BodyText"/>
        <w:widowControl w:val="0"/>
        <w:spacing w:after="160"/>
        <w:ind w:right="-7" w:firstLine="567"/>
        <w:jc w:val="center"/>
        <w:rPr>
          <w:rFonts w:ascii="GHEA Grapalat" w:hAnsi="GHEA Grapalat" w:cs="Sylfaen"/>
          <w:b/>
        </w:rPr>
      </w:pPr>
    </w:p>
    <w:p w14:paraId="0533D174" w14:textId="38DFE356" w:rsidR="00895CE5" w:rsidRPr="00D071E5" w:rsidRDefault="00A30084" w:rsidP="00895CE5">
      <w:pPr>
        <w:pStyle w:val="BodyTextIndent"/>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 xml:space="preserve">НА ЗАПРОС КОТИРОВКИ, </w:t>
      </w:r>
      <w:r w:rsidR="00D071E5" w:rsidRPr="00D071E5">
        <w:rPr>
          <w:rFonts w:ascii="GHEA Grapalat" w:eastAsia="Arial Unicode MS" w:hAnsi="GHEA Grapalat" w:cs="Arial Unicode MS"/>
          <w:i w:val="0"/>
          <w:sz w:val="24"/>
          <w:szCs w:val="24"/>
        </w:rPr>
        <w:t>ОБЪЯВЛЕННЫЙ С ЦЕЛЬЮ ПРИОБРЕТЕНИЯ</w:t>
      </w:r>
    </w:p>
    <w:p w14:paraId="2FF6FAE6" w14:textId="3EAA889F" w:rsidR="00D9392A" w:rsidRPr="00D071E5" w:rsidRDefault="00476110" w:rsidP="00D071E5">
      <w:pPr>
        <w:pStyle w:val="BodyTextIndent"/>
        <w:widowControl w:val="0"/>
        <w:spacing w:after="160" w:line="240" w:lineRule="auto"/>
        <w:ind w:firstLine="567"/>
        <w:jc w:val="center"/>
        <w:rPr>
          <w:rFonts w:ascii="GHEA Grapalat" w:eastAsia="Arial Unicode MS" w:hAnsi="GHEA Grapalat" w:cs="Arial Unicode MS"/>
          <w:i w:val="0"/>
          <w:sz w:val="24"/>
          <w:szCs w:val="24"/>
        </w:rPr>
      </w:pPr>
      <w:r w:rsidRPr="00476110">
        <w:rPr>
          <w:rFonts w:ascii="GHEA Grapalat" w:eastAsia="Arial Unicode MS" w:hAnsi="GHEA Grapalat" w:cs="Arial Unicode MS"/>
          <w:i w:val="0"/>
          <w:sz w:val="24"/>
          <w:szCs w:val="24"/>
        </w:rPr>
        <w:t>“</w:t>
      </w:r>
      <w:r w:rsidR="004001BB" w:rsidRPr="004001BB">
        <w:rPr>
          <w:rFonts w:ascii="GHEA Grapalat" w:eastAsia="Arial Unicode MS" w:hAnsi="GHEA Grapalat" w:cs="Arial Unicode MS"/>
          <w:i w:val="0"/>
          <w:sz w:val="24"/>
          <w:szCs w:val="24"/>
        </w:rPr>
        <w:t>РАЗДАНСКАЯ ОСНОВНАЯ ШКОЛА НОМЕР 5 ИМ. ОГ. ТУМАНЯНА</w:t>
      </w:r>
      <w:r w:rsidRPr="00476110">
        <w:rPr>
          <w:rFonts w:ascii="GHEA Grapalat" w:eastAsia="Arial Unicode MS" w:hAnsi="GHEA Grapalat" w:cs="Arial Unicode MS"/>
          <w:i w:val="0"/>
          <w:sz w:val="24"/>
          <w:szCs w:val="24"/>
        </w:rPr>
        <w:t xml:space="preserve">” </w:t>
      </w:r>
      <w:r w:rsidRPr="00D071E5">
        <w:rPr>
          <w:rFonts w:ascii="GHEA Grapalat" w:eastAsia="Arial Unicode MS" w:hAnsi="GHEA Grapalat" w:cs="Arial Unicode MS"/>
          <w:i w:val="0"/>
          <w:sz w:val="24"/>
          <w:szCs w:val="24"/>
        </w:rPr>
        <w:t xml:space="preserve">ГHКО </w:t>
      </w:r>
    </w:p>
    <w:p w14:paraId="31042664" w14:textId="2F4817ED" w:rsidR="00096865" w:rsidRPr="00D071E5" w:rsidRDefault="00D071E5" w:rsidP="00D071E5">
      <w:pPr>
        <w:pStyle w:val="BodyTextIndent"/>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 ПИЩЕВЫХ</w:t>
      </w:r>
      <w:r w:rsidR="00B4502F" w:rsidRPr="006B17FC">
        <w:rPr>
          <w:rFonts w:ascii="GHEA Grapalat" w:eastAsia="Arial Unicode MS" w:hAnsi="GHEA Grapalat" w:cs="Arial Unicode MS"/>
          <w:i w:val="0"/>
          <w:sz w:val="24"/>
          <w:szCs w:val="24"/>
        </w:rPr>
        <w:t xml:space="preserve"> ПРОДУКТОВ</w:t>
      </w:r>
      <w:r w:rsidR="00A30084" w:rsidRPr="00D071E5">
        <w:rPr>
          <w:rFonts w:ascii="GHEA Grapalat" w:eastAsia="Arial Unicode MS" w:hAnsi="GHEA Grapalat" w:cs="Arial Unicode MS"/>
        </w:rPr>
        <w:t>"</w:t>
      </w:r>
    </w:p>
    <w:p w14:paraId="0741A632" w14:textId="77777777" w:rsidR="00CE0D95" w:rsidRPr="00D071E5" w:rsidRDefault="00CE0D95" w:rsidP="00B46D58">
      <w:pPr>
        <w:pStyle w:val="BodyText"/>
        <w:widowControl w:val="0"/>
        <w:spacing w:after="160"/>
        <w:ind w:right="-7" w:firstLine="567"/>
        <w:jc w:val="center"/>
        <w:rPr>
          <w:rFonts w:ascii="GHEA Grapalat" w:hAnsi="GHEA Grapalat"/>
        </w:rPr>
      </w:pPr>
    </w:p>
    <w:p w14:paraId="7C9173CC" w14:textId="77777777" w:rsidR="00CE0D95" w:rsidRPr="00D071E5" w:rsidRDefault="00CE0D95" w:rsidP="00B46D58">
      <w:pPr>
        <w:pStyle w:val="BodyText"/>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1E0429F1" w:rsidR="00CA5E3A" w:rsidRPr="004001BB" w:rsidRDefault="007D1BA8" w:rsidP="00CA5E3A">
      <w:pPr>
        <w:pStyle w:val="BodyTextIndent"/>
        <w:widowControl w:val="0"/>
        <w:spacing w:after="160" w:line="240" w:lineRule="auto"/>
        <w:ind w:firstLine="567"/>
        <w:jc w:val="center"/>
        <w:rPr>
          <w:rFonts w:ascii="GHEA Grapalat" w:hAnsi="GHEA Grapalat"/>
          <w:i w:val="0"/>
          <w:sz w:val="28"/>
          <w:szCs w:val="28"/>
          <w:u w:val="single"/>
        </w:rPr>
      </w:pPr>
      <w:r w:rsidRPr="004001BB">
        <w:rPr>
          <w:rFonts w:ascii="GHEA Grapalat" w:hAnsi="GHEA Grapalat"/>
          <w:i w:val="0"/>
          <w:sz w:val="28"/>
          <w:szCs w:val="28"/>
          <w:u w:val="single"/>
        </w:rPr>
        <w:t>“</w:t>
      </w:r>
      <w:r w:rsidR="004001BB" w:rsidRPr="004001BB">
        <w:rPr>
          <w:rFonts w:ascii="GHEA Grapalat" w:hAnsi="GHEA Grapalat"/>
          <w:i w:val="0"/>
          <w:sz w:val="28"/>
          <w:szCs w:val="28"/>
          <w:u w:val="single"/>
        </w:rPr>
        <w:t>РАЗДАНСКАЯ ОСНОВНАЯ ШКОЛА НОМЕР 5 ИМ. ОГ. ТУМАНЯНА</w:t>
      </w:r>
      <w:r w:rsidRPr="004001BB">
        <w:rPr>
          <w:rFonts w:ascii="GHEA Grapalat" w:hAnsi="GHEA Grapalat"/>
          <w:i w:val="0"/>
          <w:sz w:val="28"/>
          <w:szCs w:val="28"/>
          <w:u w:val="single"/>
        </w:rPr>
        <w:t xml:space="preserve">” </w:t>
      </w:r>
      <w:r w:rsidR="00CA5E3A" w:rsidRPr="00D071E5">
        <w:rPr>
          <w:rFonts w:ascii="GHEA Grapalat" w:hAnsi="GHEA Grapalat"/>
          <w:i w:val="0"/>
          <w:sz w:val="28"/>
          <w:szCs w:val="28"/>
          <w:u w:val="single"/>
        </w:rPr>
        <w:t>ГHКО</w:t>
      </w:r>
    </w:p>
    <w:p w14:paraId="67808490" w14:textId="0CCA1B01" w:rsidR="00CA5E3A" w:rsidRPr="00D071E5" w:rsidRDefault="00CA5E3A" w:rsidP="00CA5E3A">
      <w:pPr>
        <w:pStyle w:val="BodyText"/>
        <w:widowControl w:val="0"/>
        <w:spacing w:after="0"/>
        <w:ind w:right="-7"/>
        <w:jc w:val="center"/>
        <w:rPr>
          <w:rFonts w:ascii="GHEA Grapalat" w:eastAsia="Arial Unicode MS" w:hAnsi="GHEA Grapalat" w:cs="Arial Unicode MS"/>
          <w:b/>
        </w:rPr>
      </w:pPr>
      <w:r w:rsidRPr="004001BB">
        <w:rPr>
          <w:rFonts w:ascii="GHEA Grapalat" w:hAnsi="GHEA Grapalat"/>
          <w:sz w:val="28"/>
          <w:szCs w:val="28"/>
          <w:u w:val="single"/>
        </w:rPr>
        <w:t>ДЛЯ НУЖД " ПИЩЕВЫХ ПРОДУКТОВ</w:t>
      </w:r>
      <w:r w:rsidRPr="00D071E5">
        <w:rPr>
          <w:rFonts w:ascii="GHEA Grapalat" w:eastAsia="Arial Unicode MS" w:hAnsi="GHEA Grapalat" w:cs="Arial Unicode MS"/>
          <w:b/>
        </w:rPr>
        <w:t>"</w:t>
      </w:r>
    </w:p>
    <w:p w14:paraId="486A781B" w14:textId="77777777" w:rsidR="004809CC" w:rsidRPr="00D071E5" w:rsidRDefault="004809CC" w:rsidP="004809CC">
      <w:pPr>
        <w:widowControl w:val="0"/>
        <w:rPr>
          <w:rFonts w:ascii="GHEA Grapalat" w:hAnsi="GHEA Grapalat"/>
          <w:sz w:val="20"/>
          <w:szCs w:val="20"/>
        </w:rPr>
      </w:pPr>
    </w:p>
    <w:p w14:paraId="378E7DF3" w14:textId="77777777"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 xml:space="preserve">ЗАПРОС КОТИРОВКИ </w:t>
      </w:r>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FootnoteReference"/>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r w:rsidR="00174DAB" w:rsidRPr="00D071E5">
        <w:rPr>
          <w:rFonts w:ascii="GHEA Grapalat" w:hAnsi="GHEA Grapalat"/>
        </w:rPr>
        <w:t xml:space="preserve">квалификации  и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 xml:space="preserve">ИНСТРУКЦИЯ ПО ПОДГОТОВКЕ ЗАЯВКИ </w:t>
      </w:r>
      <w:r w:rsidR="00CA590C" w:rsidRPr="00D071E5">
        <w:rPr>
          <w:rFonts w:ascii="GHEA Grapalat" w:hAnsi="GHEA Grapalat"/>
          <w:b/>
        </w:rPr>
        <w:br/>
      </w:r>
      <w:r w:rsidRPr="00D071E5">
        <w:rPr>
          <w:rFonts w:ascii="GHEA Grapalat" w:hAnsi="GHEA Grapalat"/>
          <w:b/>
        </w:rPr>
        <w:lastRenderedPageBreak/>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04096E0B"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r w:rsidR="00096865" w:rsidRPr="00D071E5">
        <w:rPr>
          <w:rFonts w:ascii="GHEA Grapalat" w:hAnsi="GHEA Grapalat"/>
          <w:spacing w:val="-6"/>
          <w:sz w:val="22"/>
          <w:szCs w:val="22"/>
        </w:rPr>
        <w:t xml:space="preserve">, проводимом под </w:t>
      </w:r>
      <w:r w:rsidR="00096865" w:rsidRPr="004001BB">
        <w:rPr>
          <w:rFonts w:ascii="GHEA Grapalat" w:hAnsi="GHEA Grapalat"/>
          <w:sz w:val="22"/>
          <w:szCs w:val="22"/>
        </w:rPr>
        <w:t xml:space="preserve">кодом </w:t>
      </w:r>
      <w:r w:rsidR="004C5A2A">
        <w:rPr>
          <w:rFonts w:ascii="GHEA Grapalat" w:hAnsi="GHEA Grapalat"/>
          <w:sz w:val="22"/>
          <w:szCs w:val="22"/>
        </w:rPr>
        <w:t>ՀՄ5ՀԴ-</w:t>
      </w:r>
      <w:r w:rsidR="008160F1">
        <w:rPr>
          <w:rFonts w:ascii="GHEA Grapalat" w:hAnsi="GHEA Grapalat"/>
          <w:sz w:val="22"/>
          <w:szCs w:val="22"/>
        </w:rPr>
        <w:t>ՀՄԱԱՊՁԲ</w:t>
      </w:r>
      <w:r w:rsidR="004C5A2A">
        <w:rPr>
          <w:rFonts w:ascii="GHEA Grapalat" w:hAnsi="GHEA Grapalat"/>
          <w:sz w:val="22"/>
          <w:szCs w:val="22"/>
        </w:rPr>
        <w:t>-2026/01</w:t>
      </w:r>
      <w:r w:rsidR="00476110" w:rsidRPr="004001BB">
        <w:rPr>
          <w:rFonts w:ascii="GHEA Grapalat" w:hAnsi="GHEA Grapalat"/>
          <w:sz w:val="22"/>
          <w:szCs w:val="22"/>
        </w:rPr>
        <w:t xml:space="preserve"> </w:t>
      </w:r>
      <w:r w:rsidR="00096865" w:rsidRPr="004001BB">
        <w:rPr>
          <w:rFonts w:ascii="GHEA Grapalat" w:hAnsi="GHEA Grapalat"/>
          <w:sz w:val="22"/>
          <w:szCs w:val="22"/>
        </w:rPr>
        <w:t>(далее</w:t>
      </w:r>
      <w:r w:rsidR="00096865" w:rsidRPr="00D071E5">
        <w:rPr>
          <w:rFonts w:ascii="GHEA Grapalat" w:hAnsi="GHEA Grapalat"/>
          <w:spacing w:val="-6"/>
          <w:sz w:val="22"/>
          <w:szCs w:val="22"/>
        </w:rPr>
        <w:t xml:space="preserve"> — процедура).</w:t>
      </w:r>
    </w:p>
    <w:p w14:paraId="14FCEA95" w14:textId="787826A5" w:rsidR="00350DC6" w:rsidRPr="00D071E5" w:rsidRDefault="00096865" w:rsidP="00350DC6">
      <w:pPr>
        <w:pStyle w:val="BodyTextIndent"/>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350DC6" w:rsidRPr="00D071E5">
        <w:rPr>
          <w:rFonts w:ascii="GHEA Grapalat" w:hAnsi="GHEA Grapalat"/>
          <w:b/>
          <w:i w:val="0"/>
          <w:sz w:val="22"/>
          <w:szCs w:val="22"/>
        </w:rPr>
        <w:t>&lt;&lt;</w:t>
      </w:r>
      <w:r w:rsidR="00350DC6" w:rsidRPr="00D071E5">
        <w:rPr>
          <w:rFonts w:ascii="GHEA Grapalat" w:hAnsi="GHEA Grapalat"/>
          <w:b/>
          <w:i w:val="0"/>
          <w:sz w:val="22"/>
          <w:szCs w:val="22"/>
          <w:u w:val="single"/>
        </w:rPr>
        <w:t xml:space="preserve"> </w:t>
      </w:r>
      <w:r w:rsidR="00476110">
        <w:rPr>
          <w:rFonts w:ascii="GHEA Grapalat" w:hAnsi="GHEA Grapalat"/>
          <w:b/>
          <w:i w:val="0"/>
          <w:sz w:val="24"/>
          <w:szCs w:val="24"/>
          <w:u w:val="single"/>
        </w:rPr>
        <w:t>«</w:t>
      </w:r>
      <w:r w:rsidR="004001BB" w:rsidRPr="004001BB">
        <w:rPr>
          <w:rFonts w:ascii="GHEA Grapalat" w:hAnsi="GHEA Grapalat"/>
          <w:b/>
          <w:bCs/>
          <w:i w:val="0"/>
          <w:sz w:val="24"/>
          <w:szCs w:val="24"/>
          <w:u w:val="single"/>
        </w:rPr>
        <w:t>Разданская Основная Школа Номер 5 Им. Ог. Туманяна</w:t>
      </w:r>
      <w:r w:rsidR="00476110">
        <w:rPr>
          <w:rFonts w:ascii="GHEA Grapalat" w:hAnsi="GHEA Grapalat"/>
          <w:b/>
          <w:i w:val="0"/>
          <w:sz w:val="24"/>
          <w:szCs w:val="24"/>
          <w:u w:val="single"/>
        </w:rPr>
        <w:t xml:space="preserve">” </w:t>
      </w:r>
      <w:r w:rsidR="00350DC6" w:rsidRPr="00D071E5">
        <w:rPr>
          <w:rFonts w:ascii="GHEA Grapalat" w:hAnsi="GHEA Grapalat"/>
          <w:b/>
          <w:i w:val="0"/>
          <w:sz w:val="22"/>
          <w:szCs w:val="22"/>
          <w:u w:val="single"/>
        </w:rPr>
        <w:t xml:space="preserve"> ГHКО</w:t>
      </w:r>
    </w:p>
    <w:p w14:paraId="45C012F8"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72AD21" w14:textId="7503BBDC" w:rsidR="00350DC6" w:rsidRPr="00D071E5" w:rsidRDefault="00A81DD5" w:rsidP="00350DC6">
      <w:pPr>
        <w:spacing w:line="360" w:lineRule="auto"/>
        <w:ind w:firstLine="567"/>
        <w:jc w:val="both"/>
        <w:rPr>
          <w:rFonts w:ascii="GHEA Grapalat" w:hAnsi="GHEA Grapalat" w:cs="Times Armenian"/>
          <w:sz w:val="22"/>
          <w:szCs w:val="22"/>
          <w:lang w:val="af-ZA"/>
        </w:rPr>
      </w:pPr>
      <w:r w:rsidRPr="00D071E5">
        <w:rPr>
          <w:rFonts w:ascii="GHEA Grapalat" w:hAnsi="GHEA Grapalat"/>
          <w:sz w:val="22"/>
          <w:szCs w:val="22"/>
        </w:rPr>
        <w:t xml:space="preserve">Адрес электронной почты секретаря оценочной комиссии </w:t>
      </w:r>
      <w:r w:rsidR="00350DC6" w:rsidRPr="00D071E5">
        <w:rPr>
          <w:rFonts w:ascii="GHEA Grapalat" w:hAnsi="GHEA Grapalat"/>
          <w:sz w:val="22"/>
          <w:szCs w:val="22"/>
          <w:lang w:val="af-ZA"/>
        </w:rPr>
        <w:t>«</w:t>
      </w:r>
      <w:r w:rsidR="007D1BA8" w:rsidRPr="007D1BA8">
        <w:rPr>
          <w:rFonts w:ascii="GHEA Grapalat" w:hAnsi="GHEA Grapalat"/>
          <w:sz w:val="20"/>
          <w:szCs w:val="20"/>
        </w:rPr>
        <w:t>hrazdan</w:t>
      </w:r>
      <w:r w:rsidR="00F820C1" w:rsidRPr="00F820C1">
        <w:rPr>
          <w:rFonts w:ascii="GHEA Grapalat" w:hAnsi="GHEA Grapalat"/>
          <w:sz w:val="20"/>
          <w:szCs w:val="20"/>
        </w:rPr>
        <w:t>5</w:t>
      </w:r>
      <w:r w:rsidR="007D1BA8" w:rsidRPr="007D1BA8">
        <w:rPr>
          <w:rFonts w:ascii="GHEA Grapalat" w:hAnsi="GHEA Grapalat"/>
          <w:sz w:val="20"/>
          <w:szCs w:val="20"/>
        </w:rPr>
        <w:t>@schools.am</w:t>
      </w:r>
      <w:r w:rsidR="00350DC6" w:rsidRPr="00D071E5">
        <w:rPr>
          <w:rFonts w:ascii="GHEA Grapalat" w:hAnsi="GHEA Grapalat"/>
          <w:sz w:val="22"/>
          <w:szCs w:val="22"/>
          <w:lang w:val="af-ZA"/>
        </w:rPr>
        <w:t>»</w:t>
      </w:r>
    </w:p>
    <w:p w14:paraId="1B686C1C" w14:textId="77777777" w:rsidR="00096865" w:rsidRPr="00D071E5" w:rsidRDefault="00F5653D" w:rsidP="00350DC6">
      <w:pPr>
        <w:pStyle w:val="BodyTextIndent2"/>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24A35C19" w14:textId="23056AB3" w:rsidR="00096865" w:rsidRPr="00F820C1" w:rsidRDefault="00845AA5" w:rsidP="00F820C1">
      <w:pPr>
        <w:pStyle w:val="BodyTextIndent"/>
        <w:widowControl w:val="0"/>
        <w:spacing w:after="160" w:line="240" w:lineRule="auto"/>
        <w:ind w:firstLine="567"/>
        <w:jc w:val="left"/>
        <w:rPr>
          <w:rFonts w:ascii="GHEA Grapalat" w:hAnsi="GHEA Grapalat"/>
          <w:i w:val="0"/>
          <w:sz w:val="24"/>
          <w:szCs w:val="24"/>
          <w:lang w:val="en-US"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4001BB">
        <w:rPr>
          <w:rFonts w:ascii="GHEA Grapalat" w:hAnsi="GHEA Grapalat"/>
          <w:i w:val="0"/>
          <w:sz w:val="24"/>
          <w:szCs w:val="24"/>
        </w:rPr>
        <w:t xml:space="preserve"> ПИЩЕВЫХ ПРОДУКТОВ</w:t>
      </w:r>
      <w:r w:rsidRPr="00D071E5">
        <w:rPr>
          <w:rFonts w:ascii="GHEA Grapalat" w:hAnsi="GHEA Grapalat"/>
          <w:i w:val="0"/>
          <w:sz w:val="24"/>
          <w:szCs w:val="24"/>
        </w:rPr>
        <w:t xml:space="preserve">" (далее — также товар) для </w:t>
      </w:r>
      <w:r w:rsidR="006B17FC" w:rsidRPr="006B17FC">
        <w:rPr>
          <w:rFonts w:ascii="GHEA Grapalat" w:hAnsi="GHEA Grapalat"/>
          <w:i w:val="0"/>
          <w:sz w:val="24"/>
          <w:szCs w:val="24"/>
        </w:rPr>
        <w:t>“</w:t>
      </w:r>
      <w:r w:rsidR="004001BB" w:rsidRPr="004001BB">
        <w:rPr>
          <w:rFonts w:ascii="GHEA Grapalat" w:hAnsi="GHEA Grapalat"/>
          <w:i w:val="0"/>
          <w:sz w:val="24"/>
          <w:szCs w:val="24"/>
        </w:rPr>
        <w:t>Разданская Основная Школа Номер 5 Им. Ог. Туманяна</w:t>
      </w:r>
      <w:r w:rsidR="006B17FC" w:rsidRPr="006B17FC">
        <w:rPr>
          <w:rFonts w:ascii="GHEA Grapalat" w:hAnsi="GHEA Grapalat"/>
          <w:i w:val="0"/>
          <w:sz w:val="24"/>
          <w:szCs w:val="24"/>
        </w:rPr>
        <w:t xml:space="preserve">” </w:t>
      </w:r>
      <w:r w:rsidR="00D9392A" w:rsidRPr="00D071E5">
        <w:rPr>
          <w:rFonts w:ascii="GHEA Grapalat" w:hAnsi="GHEA Grapalat"/>
          <w:i w:val="0"/>
          <w:sz w:val="24"/>
          <w:szCs w:val="24"/>
        </w:rPr>
        <w:t xml:space="preserve">ГHКО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w:t>
      </w:r>
      <w:r w:rsidR="00131307">
        <w:rPr>
          <w:rFonts w:ascii="GHEA Grapalat" w:hAnsi="GHEA Grapalat"/>
          <w:i w:val="0"/>
          <w:sz w:val="24"/>
          <w:szCs w:val="24"/>
          <w:lang w:val="en-US" w:bidi="ar-EG"/>
        </w:rPr>
        <w:t>9</w:t>
      </w: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131307" w:rsidRPr="00D071E5" w14:paraId="64EDC8DE" w14:textId="77777777" w:rsidTr="003E1950">
        <w:trPr>
          <w:jc w:val="center"/>
        </w:trPr>
        <w:tc>
          <w:tcPr>
            <w:tcW w:w="1530" w:type="dxa"/>
            <w:vAlign w:val="center"/>
          </w:tcPr>
          <w:p w14:paraId="7CBF2C05" w14:textId="3E63FC6A" w:rsidR="00131307" w:rsidRPr="00D071E5" w:rsidRDefault="00131307" w:rsidP="00131307">
            <w:pPr>
              <w:pStyle w:val="BodyTextIndent2"/>
              <w:widowControl w:val="0"/>
              <w:numPr>
                <w:ilvl w:val="0"/>
                <w:numId w:val="28"/>
              </w:numPr>
              <w:spacing w:after="120" w:line="240" w:lineRule="auto"/>
              <w:jc w:val="center"/>
              <w:rPr>
                <w:rFonts w:ascii="GHEA Grapalat" w:hAnsi="GHEA Grapalat"/>
                <w:sz w:val="24"/>
                <w:szCs w:val="24"/>
              </w:rPr>
            </w:pPr>
          </w:p>
        </w:tc>
        <w:tc>
          <w:tcPr>
            <w:tcW w:w="7704" w:type="dxa"/>
          </w:tcPr>
          <w:p w14:paraId="4D08C802" w14:textId="2B2DDF4C"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 xml:space="preserve"> Соль</w:t>
            </w:r>
          </w:p>
        </w:tc>
      </w:tr>
      <w:tr w:rsidR="00131307" w:rsidRPr="00D071E5" w14:paraId="51F3DF69" w14:textId="77777777" w:rsidTr="003E1950">
        <w:trPr>
          <w:jc w:val="center"/>
        </w:trPr>
        <w:tc>
          <w:tcPr>
            <w:tcW w:w="1530" w:type="dxa"/>
            <w:vAlign w:val="center"/>
          </w:tcPr>
          <w:p w14:paraId="36CD9CD4" w14:textId="1CD74E6B" w:rsidR="00131307" w:rsidRPr="00494F26"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09064E3B" w14:textId="3050FC95"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Подсолнечное масло</w:t>
            </w:r>
          </w:p>
        </w:tc>
      </w:tr>
      <w:tr w:rsidR="00131307" w:rsidRPr="00D071E5" w14:paraId="6D1E829A" w14:textId="77777777" w:rsidTr="003E1950">
        <w:trPr>
          <w:jc w:val="center"/>
        </w:trPr>
        <w:tc>
          <w:tcPr>
            <w:tcW w:w="1530" w:type="dxa"/>
            <w:vAlign w:val="center"/>
          </w:tcPr>
          <w:p w14:paraId="6FA7A8D5" w14:textId="0AE82588" w:rsidR="00131307" w:rsidRPr="00494F26"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0E04E6FF" w14:textId="6ABCAE1F"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 xml:space="preserve"> Рис</w:t>
            </w:r>
          </w:p>
        </w:tc>
      </w:tr>
      <w:tr w:rsidR="00131307" w:rsidRPr="00D071E5" w14:paraId="68B78F5B" w14:textId="77777777" w:rsidTr="003E1950">
        <w:trPr>
          <w:jc w:val="center"/>
        </w:trPr>
        <w:tc>
          <w:tcPr>
            <w:tcW w:w="1530" w:type="dxa"/>
            <w:vAlign w:val="center"/>
          </w:tcPr>
          <w:p w14:paraId="28919C95" w14:textId="06F490E6" w:rsidR="00131307" w:rsidRPr="00494F26"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7530B5B3" w14:textId="78057F6A"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 xml:space="preserve"> Морковь</w:t>
            </w:r>
          </w:p>
        </w:tc>
      </w:tr>
      <w:tr w:rsidR="00131307" w:rsidRPr="00D071E5" w14:paraId="4331F76F" w14:textId="77777777" w:rsidTr="003E1950">
        <w:trPr>
          <w:jc w:val="center"/>
        </w:trPr>
        <w:tc>
          <w:tcPr>
            <w:tcW w:w="1530" w:type="dxa"/>
            <w:vAlign w:val="center"/>
          </w:tcPr>
          <w:p w14:paraId="57B015C4" w14:textId="6F678DC3" w:rsidR="00131307" w:rsidRPr="00494F26"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193FE49C" w14:textId="473AEBD6"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Фасоль</w:t>
            </w:r>
          </w:p>
        </w:tc>
      </w:tr>
      <w:tr w:rsidR="00131307" w:rsidRPr="00D071E5" w14:paraId="2145920F" w14:textId="77777777" w:rsidTr="003E1950">
        <w:trPr>
          <w:jc w:val="center"/>
        </w:trPr>
        <w:tc>
          <w:tcPr>
            <w:tcW w:w="1530" w:type="dxa"/>
            <w:vAlign w:val="center"/>
          </w:tcPr>
          <w:p w14:paraId="24DCBB54" w14:textId="72B6533E" w:rsidR="00131307"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430B3D90" w14:textId="67AAA134"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Яблоко</w:t>
            </w:r>
          </w:p>
        </w:tc>
      </w:tr>
      <w:tr w:rsidR="00131307" w:rsidRPr="00D071E5" w14:paraId="75E5A600" w14:textId="77777777" w:rsidTr="003E1950">
        <w:trPr>
          <w:jc w:val="center"/>
        </w:trPr>
        <w:tc>
          <w:tcPr>
            <w:tcW w:w="1530" w:type="dxa"/>
            <w:vAlign w:val="center"/>
          </w:tcPr>
          <w:p w14:paraId="3EE01C3F" w14:textId="77777777" w:rsidR="00131307"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36A8698A" w14:textId="01C412DB"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 xml:space="preserve"> Капуста</w:t>
            </w:r>
          </w:p>
        </w:tc>
      </w:tr>
      <w:tr w:rsidR="00131307" w:rsidRPr="00D071E5" w14:paraId="084AC2BF" w14:textId="77777777" w:rsidTr="003E1950">
        <w:trPr>
          <w:jc w:val="center"/>
        </w:trPr>
        <w:tc>
          <w:tcPr>
            <w:tcW w:w="1530" w:type="dxa"/>
            <w:vAlign w:val="center"/>
          </w:tcPr>
          <w:p w14:paraId="391446FD" w14:textId="77777777" w:rsidR="00131307"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59F432B9" w14:textId="4E49C12D"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свекла</w:t>
            </w:r>
          </w:p>
        </w:tc>
      </w:tr>
      <w:tr w:rsidR="00131307" w:rsidRPr="00D071E5" w14:paraId="57732E93" w14:textId="77777777" w:rsidTr="003E1950">
        <w:trPr>
          <w:jc w:val="center"/>
        </w:trPr>
        <w:tc>
          <w:tcPr>
            <w:tcW w:w="1530" w:type="dxa"/>
            <w:vAlign w:val="center"/>
          </w:tcPr>
          <w:p w14:paraId="4455621F" w14:textId="77777777" w:rsidR="00131307"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1AA217AE" w14:textId="45BA3201"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Картофель</w:t>
            </w:r>
          </w:p>
        </w:tc>
      </w:tr>
      <w:tr w:rsidR="00131307" w:rsidRPr="00D071E5" w14:paraId="5296175D" w14:textId="77777777" w:rsidTr="003E1950">
        <w:trPr>
          <w:jc w:val="center"/>
        </w:trPr>
        <w:tc>
          <w:tcPr>
            <w:tcW w:w="1530" w:type="dxa"/>
            <w:vAlign w:val="center"/>
          </w:tcPr>
          <w:p w14:paraId="379073F1" w14:textId="77777777" w:rsidR="00131307"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3BBCBC71" w14:textId="60A3E1AA"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Куриная грудка</w:t>
            </w:r>
          </w:p>
        </w:tc>
      </w:tr>
      <w:tr w:rsidR="00131307" w:rsidRPr="00D071E5" w14:paraId="700AA711" w14:textId="77777777" w:rsidTr="003E1950">
        <w:trPr>
          <w:jc w:val="center"/>
        </w:trPr>
        <w:tc>
          <w:tcPr>
            <w:tcW w:w="1530" w:type="dxa"/>
            <w:vAlign w:val="center"/>
          </w:tcPr>
          <w:p w14:paraId="76DB6DC6" w14:textId="77777777" w:rsidR="00131307"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5B0F2BA8" w14:textId="686C29BF"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 xml:space="preserve"> Хлеб</w:t>
            </w:r>
          </w:p>
        </w:tc>
      </w:tr>
      <w:tr w:rsidR="00131307" w:rsidRPr="00D071E5" w14:paraId="2DF21B9C" w14:textId="77777777" w:rsidTr="003E1950">
        <w:trPr>
          <w:jc w:val="center"/>
        </w:trPr>
        <w:tc>
          <w:tcPr>
            <w:tcW w:w="1530" w:type="dxa"/>
            <w:vAlign w:val="center"/>
          </w:tcPr>
          <w:p w14:paraId="4688FB5C" w14:textId="77777777" w:rsidR="00131307"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101FC5C0" w14:textId="141BF165"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Гречиха</w:t>
            </w:r>
          </w:p>
        </w:tc>
      </w:tr>
      <w:tr w:rsidR="00131307" w:rsidRPr="00D071E5" w14:paraId="018E67A2" w14:textId="77777777" w:rsidTr="003E1950">
        <w:trPr>
          <w:jc w:val="center"/>
        </w:trPr>
        <w:tc>
          <w:tcPr>
            <w:tcW w:w="1530" w:type="dxa"/>
            <w:vAlign w:val="center"/>
          </w:tcPr>
          <w:p w14:paraId="6AD60FF7" w14:textId="77777777" w:rsidR="00131307"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312F604E" w14:textId="4FE27984"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Яйцо</w:t>
            </w:r>
          </w:p>
        </w:tc>
      </w:tr>
      <w:tr w:rsidR="00131307" w:rsidRPr="00D071E5" w14:paraId="6D9D6274" w14:textId="77777777" w:rsidTr="003E1950">
        <w:trPr>
          <w:jc w:val="center"/>
        </w:trPr>
        <w:tc>
          <w:tcPr>
            <w:tcW w:w="1530" w:type="dxa"/>
            <w:vAlign w:val="center"/>
          </w:tcPr>
          <w:p w14:paraId="58836041" w14:textId="77777777" w:rsidR="00131307"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43109127" w14:textId="030BA4A9"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Макаронные изделия</w:t>
            </w:r>
          </w:p>
        </w:tc>
      </w:tr>
      <w:tr w:rsidR="00131307" w:rsidRPr="00617A20" w14:paraId="541884CC" w14:textId="77777777" w:rsidTr="003E1950">
        <w:trPr>
          <w:jc w:val="center"/>
        </w:trPr>
        <w:tc>
          <w:tcPr>
            <w:tcW w:w="1530" w:type="dxa"/>
            <w:vAlign w:val="center"/>
          </w:tcPr>
          <w:p w14:paraId="7498028F" w14:textId="77777777" w:rsidR="00131307"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06A71D37" w14:textId="7592E940"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Горох</w:t>
            </w:r>
          </w:p>
        </w:tc>
      </w:tr>
      <w:tr w:rsidR="00131307" w:rsidRPr="00D071E5" w14:paraId="6B092E44" w14:textId="77777777" w:rsidTr="003E1950">
        <w:trPr>
          <w:jc w:val="center"/>
        </w:trPr>
        <w:tc>
          <w:tcPr>
            <w:tcW w:w="1530" w:type="dxa"/>
            <w:vAlign w:val="center"/>
          </w:tcPr>
          <w:p w14:paraId="77CF06BA" w14:textId="77777777" w:rsidR="00131307"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5C42000F" w14:textId="6A8DFAB6"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Чечевица</w:t>
            </w:r>
          </w:p>
        </w:tc>
      </w:tr>
      <w:tr w:rsidR="00131307" w:rsidRPr="00D071E5" w14:paraId="7E4CAB8D" w14:textId="77777777" w:rsidTr="003E1950">
        <w:trPr>
          <w:jc w:val="center"/>
        </w:trPr>
        <w:tc>
          <w:tcPr>
            <w:tcW w:w="1530" w:type="dxa"/>
            <w:vAlign w:val="center"/>
          </w:tcPr>
          <w:p w14:paraId="13D6AFB4" w14:textId="77777777" w:rsidR="00131307"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2E1F354E" w14:textId="63D81373"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Сыр</w:t>
            </w:r>
          </w:p>
        </w:tc>
      </w:tr>
      <w:tr w:rsidR="00131307" w:rsidRPr="00D071E5" w14:paraId="32A62596" w14:textId="77777777" w:rsidTr="003E1950">
        <w:trPr>
          <w:jc w:val="center"/>
        </w:trPr>
        <w:tc>
          <w:tcPr>
            <w:tcW w:w="1530" w:type="dxa"/>
            <w:vAlign w:val="center"/>
          </w:tcPr>
          <w:p w14:paraId="1A0DFD51" w14:textId="77777777" w:rsidR="00131307"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25BBD9FA" w14:textId="736EFBDD"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Йогурт</w:t>
            </w:r>
          </w:p>
        </w:tc>
      </w:tr>
      <w:tr w:rsidR="00131307" w:rsidRPr="00D071E5" w14:paraId="311550C5" w14:textId="77777777" w:rsidTr="003E1950">
        <w:trPr>
          <w:jc w:val="center"/>
        </w:trPr>
        <w:tc>
          <w:tcPr>
            <w:tcW w:w="1530" w:type="dxa"/>
            <w:vAlign w:val="center"/>
          </w:tcPr>
          <w:p w14:paraId="6F68A92D" w14:textId="77777777" w:rsidR="00131307" w:rsidRDefault="00131307" w:rsidP="00131307">
            <w:pPr>
              <w:pStyle w:val="BodyTextIndent2"/>
              <w:widowControl w:val="0"/>
              <w:numPr>
                <w:ilvl w:val="0"/>
                <w:numId w:val="28"/>
              </w:numPr>
              <w:spacing w:after="120" w:line="240" w:lineRule="auto"/>
              <w:jc w:val="center"/>
              <w:rPr>
                <w:rFonts w:ascii="GHEA Grapalat" w:hAnsi="GHEA Grapalat"/>
                <w:sz w:val="24"/>
                <w:szCs w:val="24"/>
                <w:lang w:val="en-US"/>
              </w:rPr>
            </w:pPr>
          </w:p>
        </w:tc>
        <w:tc>
          <w:tcPr>
            <w:tcW w:w="7704" w:type="dxa"/>
          </w:tcPr>
          <w:p w14:paraId="1D2F0D13" w14:textId="03C14C5E" w:rsidR="00131307" w:rsidRPr="00617A20" w:rsidRDefault="00131307" w:rsidP="00131307">
            <w:pPr>
              <w:pStyle w:val="BodyTextIndent2"/>
              <w:widowControl w:val="0"/>
              <w:spacing w:after="120" w:line="240" w:lineRule="auto"/>
              <w:ind w:firstLine="0"/>
              <w:rPr>
                <w:rFonts w:ascii="GHEA Grapalat" w:hAnsi="GHEA Grapalat"/>
                <w:sz w:val="22"/>
                <w:szCs w:val="22"/>
              </w:rPr>
            </w:pPr>
            <w:r w:rsidRPr="00617A20">
              <w:rPr>
                <w:rFonts w:ascii="GHEA Grapalat" w:hAnsi="GHEA Grapalat"/>
                <w:sz w:val="22"/>
                <w:szCs w:val="22"/>
              </w:rPr>
              <w:t>Томатная паста</w:t>
            </w:r>
          </w:p>
        </w:tc>
      </w:tr>
    </w:tbl>
    <w:p w14:paraId="113FEC2E" w14:textId="77777777" w:rsidR="00096865" w:rsidRPr="00D071E5" w:rsidRDefault="00816505" w:rsidP="00B46D58">
      <w:pPr>
        <w:pStyle w:val="BodyTextIndent2"/>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BodyTextIndent2"/>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BodyTextIndent2"/>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FootnoteReference"/>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r w:rsidR="00F9791A" w:rsidRPr="00D071E5">
        <w:rPr>
          <w:rFonts w:ascii="GHEA Grapalat" w:hAnsi="GHEA Grapalat"/>
        </w:rPr>
        <w:t>ое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FootnoteReference"/>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BodyTextIndent2"/>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BodyTextIndent2"/>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77777777" w:rsidR="00096865" w:rsidRPr="00D071E5" w:rsidRDefault="000946A3" w:rsidP="00B46D58">
      <w:pPr>
        <w:pStyle w:val="BodyTextIndent2"/>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котировки </w:t>
      </w:r>
      <w:r w:rsidRPr="00D071E5">
        <w:rPr>
          <w:rFonts w:ascii="GHEA Grapalat" w:hAnsi="GHEA Grapalat"/>
          <w:sz w:val="24"/>
          <w:szCs w:val="24"/>
        </w:rPr>
        <w:t>.</w:t>
      </w:r>
    </w:p>
    <w:p w14:paraId="4B3226C7" w14:textId="34244A17" w:rsidR="00A80ECD" w:rsidRPr="00D071E5" w:rsidRDefault="00A80ECD" w:rsidP="008C6890">
      <w:pPr>
        <w:pStyle w:val="BodyTextIndent2"/>
        <w:widowControl w:val="0"/>
        <w:tabs>
          <w:tab w:val="left" w:pos="1134"/>
        </w:tabs>
        <w:spacing w:after="160" w:line="240" w:lineRule="auto"/>
        <w:ind w:firstLine="567"/>
        <w:rPr>
          <w:rFonts w:ascii="GHEA Grapalat" w:eastAsia="Arial Unicode MS" w:hAnsi="GHEA Grapalat" w:cs="Arial Unicode MS"/>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r w:rsidR="004001BB" w:rsidRPr="004001BB">
        <w:rPr>
          <w:rFonts w:ascii="GHEA Grapalat" w:eastAsia="Arial Unicode MS" w:hAnsi="GHEA Grapalat" w:cs="Arial Unicode MS"/>
          <w:sz w:val="24"/>
          <w:szCs w:val="24"/>
        </w:rPr>
        <w:t xml:space="preserve">Джрарат район 5, г.Раздан </w:t>
      </w:r>
      <w:r w:rsidRPr="00D071E5">
        <w:rPr>
          <w:rFonts w:ascii="GHEA Grapalat" w:eastAsia="Arial Unicode MS" w:hAnsi="GHEA Grapalat" w:cs="Arial Unicode MS"/>
          <w:sz w:val="24"/>
          <w:szCs w:val="24"/>
        </w:rPr>
        <w:t xml:space="preserve">не </w:t>
      </w:r>
      <w:r w:rsidRPr="004001BB">
        <w:rPr>
          <w:rFonts w:ascii="GHEA Grapalat" w:hAnsi="GHEA Grapalat"/>
          <w:sz w:val="24"/>
          <w:szCs w:val="24"/>
        </w:rPr>
        <w:t>позднее, чем "</w:t>
      </w:r>
      <w:r w:rsidR="00476110" w:rsidRPr="004001BB">
        <w:rPr>
          <w:rFonts w:ascii="GHEA Grapalat" w:hAnsi="GHEA Grapalat"/>
          <w:sz w:val="24"/>
          <w:szCs w:val="24"/>
        </w:rPr>
        <w:t>1</w:t>
      </w:r>
      <w:r w:rsidR="004001BB" w:rsidRPr="004001BB">
        <w:rPr>
          <w:rFonts w:ascii="GHEA Grapalat" w:hAnsi="GHEA Grapalat"/>
          <w:sz w:val="24"/>
          <w:szCs w:val="24"/>
        </w:rPr>
        <w:t>2</w:t>
      </w:r>
      <w:r w:rsidR="000505A2" w:rsidRPr="004001BB">
        <w:rPr>
          <w:rFonts w:ascii="GHEA Grapalat" w:hAnsi="GHEA Grapalat"/>
          <w:sz w:val="24"/>
          <w:szCs w:val="24"/>
        </w:rPr>
        <w:t>։</w:t>
      </w:r>
      <w:r w:rsidR="001E72F4" w:rsidRPr="001E72F4">
        <w:rPr>
          <w:rFonts w:ascii="GHEA Grapalat" w:hAnsi="GHEA Grapalat"/>
          <w:sz w:val="24"/>
          <w:szCs w:val="24"/>
        </w:rPr>
        <w:t>0</w:t>
      </w:r>
      <w:r w:rsidR="000505A2" w:rsidRPr="004001BB">
        <w:rPr>
          <w:rFonts w:ascii="GHEA Grapalat" w:hAnsi="GHEA Grapalat"/>
          <w:sz w:val="24"/>
          <w:szCs w:val="24"/>
        </w:rPr>
        <w:t>0</w:t>
      </w:r>
      <w:r w:rsidRPr="004001BB">
        <w:rPr>
          <w:rFonts w:ascii="GHEA Grapalat" w:hAnsi="GHEA Grapalat"/>
          <w:sz w:val="24"/>
          <w:szCs w:val="24"/>
        </w:rPr>
        <w:t>" часов</w:t>
      </w:r>
      <w:r w:rsidRPr="00D071E5">
        <w:rPr>
          <w:rFonts w:ascii="GHEA Grapalat" w:eastAsia="Arial Unicode MS" w:hAnsi="GHEA Grapalat" w:cs="Arial Unicode MS"/>
          <w:sz w:val="24"/>
          <w:szCs w:val="24"/>
        </w:rPr>
        <w:t xml:space="preserve"> "</w:t>
      </w:r>
      <w:r w:rsidR="000505A2" w:rsidRPr="00D071E5">
        <w:rPr>
          <w:rFonts w:ascii="GHEA Grapalat" w:eastAsia="Arial Unicode MS" w:hAnsi="GHEA Grapalat" w:cs="Arial Unicode MS"/>
          <w:sz w:val="24"/>
          <w:szCs w:val="24"/>
          <w:lang w:val="hy-AM"/>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BodyTextIndent2"/>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r w:rsidR="00B31ECA" w:rsidRPr="00B31ECA">
        <w:rPr>
          <w:rFonts w:ascii="GHEA Grapalat" w:hAnsi="GHEA Grapalat"/>
          <w:sz w:val="24"/>
          <w:szCs w:val="24"/>
        </w:rPr>
        <w:t>Сирарпи Бекташян</w:t>
      </w:r>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071E5">
        <w:rPr>
          <w:rFonts w:ascii="GHEA Grapalat" w:hAnsi="GHEA Grapalat"/>
        </w:rPr>
        <w:t>,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FootnoteReference"/>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FootnoteReference"/>
          <w:rFonts w:ascii="GHEA Grapalat" w:hAnsi="GHEA Grapalat"/>
        </w:rPr>
        <w:t xml:space="preserve"> </w:t>
      </w:r>
      <w:r w:rsidR="00704EAA" w:rsidRPr="00D071E5">
        <w:rPr>
          <w:rStyle w:val="FootnoteReference"/>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ложения, лумы указаны в 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BodyTextIndent2"/>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BodyTextIndent2"/>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BodyTextIndent2"/>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BodyTextIndent"/>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4A823BB1" w:rsidR="00096865" w:rsidRPr="00D071E5"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D071E5">
        <w:rPr>
          <w:rFonts w:ascii="GHEA Grapalat" w:hAnsi="GHEA Grapalat"/>
          <w:sz w:val="24"/>
          <w:szCs w:val="24"/>
          <w:lang w:val="hy-AM"/>
        </w:rPr>
        <w:t>7</w:t>
      </w:r>
      <w:r w:rsidRPr="00D071E5">
        <w:rPr>
          <w:rFonts w:ascii="GHEA Grapalat" w:hAnsi="GHEA Grapalat"/>
          <w:sz w:val="24"/>
          <w:szCs w:val="24"/>
        </w:rPr>
        <w:t>"-ый день в "</w:t>
      </w:r>
      <w:r w:rsidR="008875BE" w:rsidRPr="004001BB">
        <w:rPr>
          <w:rFonts w:ascii="GHEA Grapalat" w:hAnsi="GHEA Grapalat"/>
          <w:sz w:val="24"/>
          <w:szCs w:val="24"/>
        </w:rPr>
        <w:t>1</w:t>
      </w:r>
      <w:r w:rsidR="004001BB" w:rsidRPr="004001BB">
        <w:rPr>
          <w:rFonts w:ascii="GHEA Grapalat" w:hAnsi="GHEA Grapalat"/>
          <w:sz w:val="24"/>
          <w:szCs w:val="24"/>
        </w:rPr>
        <w:t>2</w:t>
      </w:r>
      <w:r w:rsidR="008875BE" w:rsidRPr="004001BB">
        <w:rPr>
          <w:rFonts w:ascii="GHEA Grapalat" w:hAnsi="GHEA Grapalat"/>
          <w:sz w:val="24"/>
          <w:szCs w:val="24"/>
        </w:rPr>
        <w:t>։</w:t>
      </w:r>
      <w:r w:rsidR="001E72F4" w:rsidRPr="001E72F4">
        <w:rPr>
          <w:rFonts w:ascii="GHEA Grapalat" w:hAnsi="GHEA Grapalat"/>
          <w:sz w:val="24"/>
          <w:szCs w:val="24"/>
        </w:rPr>
        <w:t>0</w:t>
      </w:r>
      <w:r w:rsidR="008875BE" w:rsidRPr="004001BB">
        <w:rPr>
          <w:rFonts w:ascii="GHEA Grapalat" w:hAnsi="GHEA Grapalat"/>
          <w:sz w:val="24"/>
          <w:szCs w:val="24"/>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семдесять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 Армения по курсу текущого  дня  </w:t>
      </w:r>
      <w:r w:rsidR="003C78D9" w:rsidRPr="00D071E5">
        <w:rPr>
          <w:rStyle w:val="FootnoteReference"/>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071E5">
        <w:rPr>
          <w:rFonts w:ascii="GHEA Grapalat" w:hAnsi="GHEA Grapalat"/>
          <w:sz w:val="24"/>
          <w:szCs w:val="24"/>
        </w:rPr>
        <w:t>.</w:t>
      </w:r>
      <w:r w:rsidRPr="00D071E5">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установленную  заявкой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в электронной форме</w:t>
      </w:r>
      <w:r w:rsidR="007A34A6" w:rsidRPr="00D071E5">
        <w:rPr>
          <w:rFonts w:ascii="GHEA Grapalat" w:hAnsi="GHEA Grapalat"/>
        </w:rPr>
        <w:t xml:space="preserve"> </w:t>
      </w:r>
      <w:r w:rsidRPr="00D071E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оригинала вариант протокола заседания по вскрытию заявок</w:t>
      </w:r>
      <w:r w:rsidR="001E4A24" w:rsidRPr="00D071E5">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FootnoteReference"/>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или лишается права на заключение договора, </w:t>
      </w:r>
      <w:r w:rsidR="000702A0" w:rsidRPr="00D071E5">
        <w:rPr>
          <w:rFonts w:ascii="GHEA Grapalat" w:hAnsi="GHEA Grapalat"/>
        </w:rPr>
        <w:t xml:space="preserve">решением комиссии </w:t>
      </w:r>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 xml:space="preserve">ом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BodyTextIndent2"/>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BodyTextIndent2"/>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44997AAD" w14:textId="77777777" w:rsidR="00583092" w:rsidRPr="00D071E5" w:rsidRDefault="00583092" w:rsidP="00B46D58">
      <w:pPr>
        <w:pStyle w:val="BodyTextIndent2"/>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и  </w:t>
      </w:r>
      <w:r w:rsidRPr="00D071E5">
        <w:rPr>
          <w:rFonts w:ascii="GHEA Grapalat" w:hAnsi="GHEA Grapalat"/>
        </w:rPr>
        <w:t>договора.</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Размер обеспечения квалификации равен размеру ценового предложения отобранного участника.</w:t>
      </w:r>
      <w:r w:rsidR="001647D2" w:rsidRPr="00D071E5">
        <w:rPr>
          <w:rFonts w:ascii="GHEA Grapalat" w:hAnsi="GHEA Grapalat"/>
        </w:rPr>
        <w:t xml:space="preserve">Обеспечение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r w:rsidR="00801A4F" w:rsidRPr="00D071E5">
        <w:rPr>
          <w:rFonts w:ascii="GHEA Grapalat" w:hAnsi="GHEA Grapalat"/>
        </w:rPr>
        <w:t>Причем  обеспечение</w:t>
      </w:r>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009A0467" w:rsidRPr="00D071E5">
        <w:rPr>
          <w:rStyle w:val="FootnoteReference"/>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FootnoteReference"/>
          <w:rFonts w:ascii="GHEA Grapalat" w:hAnsi="GHEA Grapalat"/>
          <w:vertAlign w:val="baseline"/>
        </w:rPr>
        <w:t xml:space="preserve"> </w:t>
      </w:r>
      <w:r w:rsidR="009A0467" w:rsidRPr="00D071E5">
        <w:rPr>
          <w:rStyle w:val="FootnoteReference"/>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Согласно статье 37 Закона, Комиссия объявляет настоящую процедуру 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FootnoteReference"/>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Каждое лицо согласно Закону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наименования (имени, фамилии, копии документа, удостоверяющего личность) и 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D071E5">
          <w:rPr>
            <w:rStyle w:val="Hyperlink"/>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071E5">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071E5">
        <w:rPr>
          <w:rFonts w:ascii="GHEA Grapalat" w:hAnsi="GHEA Grapalat"/>
        </w:rPr>
        <w:t>рассматривающего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обороны и национальной безопасности, необходимо продолжить процесс закупки.</w:t>
      </w:r>
      <w:r w:rsidR="00996C19" w:rsidRPr="00D071E5">
        <w:rPr>
          <w:rFonts w:ascii="GHEA Grapalat" w:hAnsi="GHEA Grapalat"/>
        </w:rPr>
        <w:t xml:space="preserve">Лицо,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362F8C95" w14:textId="5931119C" w:rsidR="00507A3F" w:rsidRDefault="00507A3F" w:rsidP="00B46D58">
      <w:pPr>
        <w:widowControl w:val="0"/>
        <w:spacing w:after="160"/>
        <w:jc w:val="center"/>
        <w:rPr>
          <w:rFonts w:ascii="GHEA Grapalat" w:hAnsi="GHEA Grapalat"/>
          <w:b/>
        </w:rPr>
      </w:pPr>
    </w:p>
    <w:p w14:paraId="4A7D7393" w14:textId="49C7A971" w:rsidR="00507A3F" w:rsidRDefault="00507A3F" w:rsidP="00B46D58">
      <w:pPr>
        <w:widowControl w:val="0"/>
        <w:spacing w:after="160"/>
        <w:jc w:val="center"/>
        <w:rPr>
          <w:rFonts w:ascii="GHEA Grapalat" w:hAnsi="GHEA Grapalat"/>
          <w:b/>
        </w:rPr>
      </w:pPr>
    </w:p>
    <w:p w14:paraId="0BBC2221" w14:textId="4B7609CE" w:rsidR="00507A3F" w:rsidRDefault="00507A3F" w:rsidP="00B46D58">
      <w:pPr>
        <w:widowControl w:val="0"/>
        <w:spacing w:after="160"/>
        <w:jc w:val="center"/>
        <w:rPr>
          <w:rFonts w:ascii="GHEA Grapalat" w:hAnsi="GHEA Grapalat"/>
          <w:b/>
        </w:rPr>
      </w:pPr>
    </w:p>
    <w:p w14:paraId="0A62F80F" w14:textId="11D31139" w:rsidR="00507A3F" w:rsidRDefault="00507A3F" w:rsidP="00B46D58">
      <w:pPr>
        <w:widowControl w:val="0"/>
        <w:spacing w:after="160"/>
        <w:jc w:val="center"/>
        <w:rPr>
          <w:rFonts w:ascii="GHEA Grapalat" w:hAnsi="GHEA Grapalat"/>
          <w:b/>
        </w:rPr>
      </w:pPr>
    </w:p>
    <w:p w14:paraId="69486CE7" w14:textId="1A86D8C6" w:rsidR="00507A3F" w:rsidRDefault="00507A3F" w:rsidP="00B46D58">
      <w:pPr>
        <w:widowControl w:val="0"/>
        <w:spacing w:after="160"/>
        <w:jc w:val="center"/>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BodyText"/>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--объявлени</w:t>
      </w:r>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утвержденн</w:t>
      </w:r>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FootnoteReference"/>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77FCF97"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D4B9723"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42261DC7" w:rsidR="00A30540" w:rsidRPr="00D071E5" w:rsidRDefault="00B2572B" w:rsidP="00A30540">
      <w:pPr>
        <w:pStyle w:val="BodyTextIndent"/>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4C5A2A">
        <w:rPr>
          <w:rFonts w:ascii="GHEA Grapalat" w:hAnsi="GHEA Grapalat"/>
          <w:i w:val="0"/>
          <w:sz w:val="24"/>
          <w:szCs w:val="24"/>
        </w:rPr>
        <w:t>ՀՄ5ՀԴ-</w:t>
      </w:r>
      <w:r w:rsidR="008160F1">
        <w:rPr>
          <w:rFonts w:ascii="GHEA Grapalat" w:hAnsi="GHEA Grapalat"/>
          <w:i w:val="0"/>
          <w:sz w:val="24"/>
          <w:szCs w:val="24"/>
        </w:rPr>
        <w:t>ՀՄԱԱՊՁԲ</w:t>
      </w:r>
      <w:r w:rsidR="004C5A2A">
        <w:rPr>
          <w:rFonts w:ascii="GHEA Grapalat" w:hAnsi="GHEA Grapalat"/>
          <w:i w:val="0"/>
          <w:sz w:val="24"/>
          <w:szCs w:val="24"/>
        </w:rPr>
        <w:t>-2026/01</w:t>
      </w:r>
    </w:p>
    <w:p w14:paraId="538FF421" w14:textId="77777777" w:rsidR="00B2572B" w:rsidRPr="00D071E5" w:rsidRDefault="00B2572B" w:rsidP="00A30540">
      <w:pPr>
        <w:pStyle w:val="BodyTextIndent3"/>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t>ЗАЯВЛЕНИЕ</w:t>
      </w:r>
      <w:r w:rsidR="00350210" w:rsidRPr="00D071E5">
        <w:rPr>
          <w:rFonts w:ascii="GHEA Grapalat" w:hAnsi="GHEA Grapalat"/>
          <w:b/>
        </w:rPr>
        <w:t>-</w:t>
      </w:r>
      <w:r w:rsidR="005A6435" w:rsidRPr="00D071E5">
        <w:rPr>
          <w:rFonts w:ascii="GHEA Grapalat" w:hAnsi="GHEA Grapalat"/>
          <w:b/>
        </w:rPr>
        <w:t xml:space="preserve">  ОБЪЯВЛЕНИЕ </w:t>
      </w:r>
      <w:r w:rsidRPr="00D071E5">
        <w:rPr>
          <w:rFonts w:ascii="GHEA Grapalat" w:hAnsi="GHEA Grapalat"/>
          <w:b/>
        </w:rPr>
        <w:t>*</w:t>
      </w:r>
    </w:p>
    <w:p w14:paraId="05403A8F" w14:textId="77777777" w:rsidR="00B2572B" w:rsidRPr="00D071E5" w:rsidRDefault="00B2572B" w:rsidP="00704EAA">
      <w:pPr>
        <w:pStyle w:val="Heading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06B21C8B" w:rsidR="00374F4A" w:rsidRPr="004001BB" w:rsidRDefault="00767BB8" w:rsidP="00767BB8">
      <w:pPr>
        <w:pStyle w:val="BodyTextIndent"/>
        <w:spacing w:line="240" w:lineRule="auto"/>
        <w:ind w:firstLine="0"/>
        <w:rPr>
          <w:rFonts w:ascii="GHEA Grapalat" w:hAnsi="GHEA Grapalat"/>
          <w:i w:val="0"/>
          <w:sz w:val="24"/>
          <w:szCs w:val="24"/>
        </w:rPr>
      </w:pPr>
      <w:r w:rsidRPr="00767BB8">
        <w:rPr>
          <w:rFonts w:ascii="GHEA Grapalat" w:hAnsi="GHEA Grapalat"/>
          <w:i w:val="0"/>
          <w:sz w:val="24"/>
          <w:szCs w:val="24"/>
        </w:rPr>
        <w:t>“</w:t>
      </w:r>
      <w:r w:rsidR="004001BB" w:rsidRPr="004001BB">
        <w:rPr>
          <w:rFonts w:ascii="GHEA Grapalat" w:hAnsi="GHEA Grapalat"/>
          <w:i w:val="0"/>
          <w:sz w:val="24"/>
          <w:szCs w:val="24"/>
        </w:rPr>
        <w:t>Разданская Основная Школа Номер 5 Им. Ог. Туманяна</w:t>
      </w:r>
      <w:r w:rsidRPr="00767BB8">
        <w:rPr>
          <w:rFonts w:ascii="GHEA Grapalat" w:hAnsi="GHEA Grapalat"/>
          <w:i w:val="0"/>
          <w:sz w:val="24"/>
          <w:szCs w:val="24"/>
        </w:rPr>
        <w:t>”</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4C5A2A">
        <w:rPr>
          <w:rFonts w:ascii="GHEA Grapalat" w:hAnsi="GHEA Grapalat"/>
          <w:i w:val="0"/>
          <w:sz w:val="24"/>
          <w:szCs w:val="24"/>
        </w:rPr>
        <w:t>ՀՄ5ՀԴ-</w:t>
      </w:r>
      <w:r w:rsidR="008160F1">
        <w:rPr>
          <w:rFonts w:ascii="GHEA Grapalat" w:hAnsi="GHEA Grapalat"/>
          <w:i w:val="0"/>
          <w:sz w:val="24"/>
          <w:szCs w:val="24"/>
        </w:rPr>
        <w:t>ՀՄԱԱՊՁԲ</w:t>
      </w:r>
      <w:r w:rsidR="004C5A2A">
        <w:rPr>
          <w:rFonts w:ascii="GHEA Grapalat" w:hAnsi="GHEA Grapalat"/>
          <w:i w:val="0"/>
          <w:sz w:val="24"/>
          <w:szCs w:val="24"/>
        </w:rPr>
        <w:t>-2026/01</w:t>
      </w:r>
      <w:r w:rsidR="00476110">
        <w:rPr>
          <w:rFonts w:ascii="GHEA Grapalat" w:hAnsi="GHEA Grapalat"/>
          <w:i w:val="0"/>
          <w:sz w:val="24"/>
          <w:szCs w:val="24"/>
        </w:rPr>
        <w:t xml:space="preserve"> </w:t>
      </w:r>
      <w:r w:rsidR="00507A3F" w:rsidRPr="004001BB">
        <w:rPr>
          <w:rFonts w:ascii="GHEA Grapalat" w:hAnsi="GHEA Grapalat"/>
          <w:i w:val="0"/>
          <w:sz w:val="24"/>
          <w:szCs w:val="24"/>
        </w:rPr>
        <w:t xml:space="preserve"> </w:t>
      </w:r>
      <w:r w:rsidR="00374F4A" w:rsidRPr="004001BB">
        <w:rPr>
          <w:rFonts w:ascii="GHEA Grapalat" w:hAnsi="GHEA Grapalat"/>
          <w:i w:val="0"/>
          <w:sz w:val="24"/>
          <w:szCs w:val="24"/>
        </w:rPr>
        <w:t>наименование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Настоящим _________________________________объявляет и подтверждает,что:</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14AEEBFA" w:rsidR="009B3641" w:rsidRPr="00D071E5" w:rsidRDefault="006B3E56" w:rsidP="009B3641">
      <w:pPr>
        <w:pStyle w:val="BodyTextIndent"/>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КОТИРОВКИ </w:t>
      </w:r>
      <w:r w:rsidRPr="00D071E5">
        <w:rPr>
          <w:rFonts w:ascii="GHEA Grapalat" w:hAnsi="GHEA Grapalat"/>
          <w:i w:val="0"/>
        </w:rPr>
        <w:t xml:space="preserve"> под </w:t>
      </w:r>
      <w:r w:rsidRPr="004001BB">
        <w:rPr>
          <w:rFonts w:ascii="GHEA Grapalat" w:hAnsi="GHEA Grapalat"/>
          <w:i w:val="0"/>
          <w:sz w:val="24"/>
          <w:szCs w:val="24"/>
        </w:rPr>
        <w:t xml:space="preserve">кодом </w:t>
      </w:r>
      <w:r w:rsidR="004C5A2A">
        <w:rPr>
          <w:rFonts w:ascii="GHEA Grapalat" w:hAnsi="GHEA Grapalat"/>
          <w:i w:val="0"/>
          <w:sz w:val="24"/>
          <w:szCs w:val="24"/>
        </w:rPr>
        <w:t>ՀՄ5ՀԴ-</w:t>
      </w:r>
      <w:r w:rsidR="008160F1">
        <w:rPr>
          <w:rFonts w:ascii="GHEA Grapalat" w:hAnsi="GHEA Grapalat"/>
          <w:i w:val="0"/>
          <w:sz w:val="24"/>
          <w:szCs w:val="24"/>
        </w:rPr>
        <w:t>ՀՄԱԱՊՁԲ</w:t>
      </w:r>
      <w:r w:rsidR="004C5A2A">
        <w:rPr>
          <w:rFonts w:ascii="GHEA Grapalat" w:hAnsi="GHEA Grapalat"/>
          <w:i w:val="0"/>
          <w:sz w:val="24"/>
          <w:szCs w:val="24"/>
        </w:rPr>
        <w:t>-2026/01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ListParagraph"/>
        <w:widowControl w:val="0"/>
        <w:numPr>
          <w:ilvl w:val="0"/>
          <w:numId w:val="21"/>
        </w:numPr>
        <w:spacing w:after="160"/>
        <w:rPr>
          <w:rFonts w:ascii="GHEA Grapalat" w:hAnsi="GHEA Grapalat" w:cs="Arial"/>
        </w:rPr>
      </w:pPr>
      <w:r w:rsidRPr="00D071E5">
        <w:rPr>
          <w:rFonts w:ascii="GHEA Grapalat" w:hAnsi="GHEA Grapalat"/>
        </w:rPr>
        <w:t>*,</w:t>
      </w:r>
      <w:r w:rsidR="00A90FCD" w:rsidRPr="00D071E5">
        <w:rPr>
          <w:rFonts w:ascii="GHEA Grapalat" w:hAnsi="GHEA Grapalat"/>
        </w:rPr>
        <w:t xml:space="preserve">и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26686301" w:rsidR="009B3641" w:rsidRPr="00D071E5" w:rsidRDefault="006B3E56" w:rsidP="009B3641">
      <w:pPr>
        <w:pStyle w:val="BodyTextIndent"/>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КОТИРОВКИ  </w:t>
      </w:r>
      <w:r w:rsidRPr="00D071E5">
        <w:rPr>
          <w:rFonts w:ascii="GHEA Grapalat" w:hAnsi="GHEA Grapalat"/>
          <w:i w:val="0"/>
        </w:rPr>
        <w:t xml:space="preserve">под </w:t>
      </w:r>
      <w:r w:rsidR="004C5A2A">
        <w:rPr>
          <w:rFonts w:ascii="GHEA Grapalat" w:hAnsi="GHEA Grapalat"/>
          <w:i w:val="0"/>
          <w:sz w:val="24"/>
          <w:szCs w:val="24"/>
        </w:rPr>
        <w:t>ՀՄ5ՀԴ-</w:t>
      </w:r>
      <w:r w:rsidR="008160F1">
        <w:rPr>
          <w:rFonts w:ascii="GHEA Grapalat" w:hAnsi="GHEA Grapalat"/>
          <w:i w:val="0"/>
          <w:sz w:val="24"/>
          <w:szCs w:val="24"/>
        </w:rPr>
        <w:t>ՀՄԱԱՊՁԲ</w:t>
      </w:r>
      <w:r w:rsidR="004C5A2A">
        <w:rPr>
          <w:rFonts w:ascii="GHEA Grapalat" w:hAnsi="GHEA Grapalat"/>
          <w:i w:val="0"/>
          <w:sz w:val="24"/>
          <w:szCs w:val="24"/>
        </w:rPr>
        <w:t>-2026/01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ListParagraph"/>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ListParagraph"/>
        <w:widowControl w:val="0"/>
        <w:numPr>
          <w:ilvl w:val="0"/>
          <w:numId w:val="22"/>
        </w:numPr>
        <w:tabs>
          <w:tab w:val="left" w:pos="567"/>
        </w:tabs>
        <w:spacing w:after="160"/>
        <w:rPr>
          <w:rFonts w:ascii="GHEA Grapalat" w:hAnsi="GHEA Grapalat"/>
        </w:rPr>
      </w:pPr>
      <w:r w:rsidRPr="00D071E5">
        <w:rPr>
          <w:rFonts w:ascii="GHEA Grapalat" w:hAnsi="GHEA Grapalat"/>
        </w:rPr>
        <w:t>не допускал и (или) не допустит злоупотребления доминирующим положением и антиконкурентного соглашения,</w:t>
      </w:r>
    </w:p>
    <w:p w14:paraId="1E64B4D2" w14:textId="77777777" w:rsidR="006B3E56" w:rsidRPr="00D071E5"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КОТИРОВКИ </w:t>
      </w:r>
      <w:r w:rsidRPr="00D071E5">
        <w:rPr>
          <w:rFonts w:ascii="GHEA Grapalat" w:hAnsi="GHEA Grapalat"/>
        </w:rPr>
        <w:t xml:space="preserve"> случая     одновременного </w:t>
      </w:r>
    </w:p>
    <w:p w14:paraId="18799A42" w14:textId="77777777" w:rsidR="006B3E56" w:rsidRPr="00D071E5" w:rsidRDefault="006B3E56" w:rsidP="00B46D58">
      <w:pPr>
        <w:pStyle w:val="BodyTextIndent"/>
        <w:widowControl w:val="0"/>
        <w:spacing w:line="240" w:lineRule="auto"/>
        <w:ind w:firstLine="0"/>
        <w:jc w:val="left"/>
        <w:rPr>
          <w:rFonts w:ascii="GHEA Grapalat" w:hAnsi="GHEA Grapalat"/>
          <w:i w:val="0"/>
          <w:sz w:val="24"/>
        </w:rPr>
      </w:pPr>
      <w:r w:rsidRPr="00D071E5">
        <w:rPr>
          <w:rFonts w:ascii="GHEA Grapalat" w:hAnsi="GHEA Grapalat"/>
          <w:i w:val="0"/>
          <w:sz w:val="24"/>
        </w:rPr>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ListParagraph"/>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FootnoteReference"/>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t xml:space="preserve"> </w:t>
      </w:r>
    </w:p>
    <w:p w14:paraId="33B9FFF4" w14:textId="77777777" w:rsidR="00993891" w:rsidRPr="00D071E5" w:rsidRDefault="00F36AD3" w:rsidP="00B46D58">
      <w:pPr>
        <w:jc w:val="both"/>
        <w:rPr>
          <w:rFonts w:ascii="GHEA Grapalat" w:hAnsi="GHEA Grapalat"/>
        </w:rPr>
      </w:pPr>
      <w:r w:rsidRPr="00D071E5">
        <w:rPr>
          <w:rFonts w:ascii="GHEA Grapalat" w:hAnsi="GHEA Grapalat"/>
        </w:rPr>
        <w:t xml:space="preserve">Прилагается  </w:t>
      </w:r>
      <w:r w:rsidR="00F855BB" w:rsidRPr="00D071E5">
        <w:rPr>
          <w:rFonts w:ascii="GHEA Grapalat" w:hAnsi="GHEA Grapalat"/>
        </w:rPr>
        <w:t xml:space="preserve">полное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70DAAE94" w:rsidR="009B3641" w:rsidRPr="004001BB" w:rsidRDefault="00D043C1" w:rsidP="009B3641">
      <w:pPr>
        <w:pStyle w:val="BodyTextIndent"/>
        <w:spacing w:line="240" w:lineRule="auto"/>
        <w:jc w:val="right"/>
        <w:rPr>
          <w:rFonts w:ascii="GHEA Grapalat" w:hAnsi="GHEA Grapalat"/>
          <w:i w:val="0"/>
          <w:sz w:val="24"/>
          <w:szCs w:val="24"/>
        </w:rPr>
      </w:pPr>
      <w:r w:rsidRPr="004001BB">
        <w:rPr>
          <w:rFonts w:ascii="GHEA Grapalat" w:hAnsi="GHEA Grapalat"/>
          <w:i w:val="0"/>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4001BB">
        <w:rPr>
          <w:rFonts w:ascii="GHEA Grapalat" w:hAnsi="GHEA Grapalat"/>
          <w:i w:val="0"/>
          <w:sz w:val="24"/>
          <w:szCs w:val="24"/>
        </w:rPr>
        <w:br/>
      </w:r>
      <w:r w:rsidRPr="00D071E5">
        <w:rPr>
          <w:rFonts w:ascii="GHEA Grapalat" w:hAnsi="GHEA Grapalat"/>
          <w:i w:val="0"/>
          <w:sz w:val="24"/>
          <w:szCs w:val="24"/>
        </w:rPr>
        <w:t xml:space="preserve">под кодом </w:t>
      </w:r>
      <w:r w:rsidR="004C5A2A">
        <w:rPr>
          <w:rFonts w:ascii="GHEA Grapalat" w:hAnsi="GHEA Grapalat"/>
          <w:i w:val="0"/>
          <w:sz w:val="24"/>
          <w:szCs w:val="24"/>
        </w:rPr>
        <w:t>ՀՄ5ՀԴ-</w:t>
      </w:r>
      <w:r w:rsidR="008160F1">
        <w:rPr>
          <w:rFonts w:ascii="GHEA Grapalat" w:hAnsi="GHEA Grapalat"/>
          <w:i w:val="0"/>
          <w:sz w:val="24"/>
          <w:szCs w:val="24"/>
        </w:rPr>
        <w:t>ՀՄԱԱՊՁԲ</w:t>
      </w:r>
      <w:r w:rsidR="004C5A2A">
        <w:rPr>
          <w:rFonts w:ascii="GHEA Grapalat" w:hAnsi="GHEA Grapalat"/>
          <w:i w:val="0"/>
          <w:sz w:val="24"/>
          <w:szCs w:val="24"/>
        </w:rPr>
        <w:t>-2026/01</w:t>
      </w:r>
      <w:r w:rsidR="00476110">
        <w:rPr>
          <w:rFonts w:ascii="GHEA Grapalat" w:hAnsi="GHEA Grapalat"/>
          <w:i w:val="0"/>
          <w:sz w:val="24"/>
          <w:szCs w:val="24"/>
        </w:rPr>
        <w:t xml:space="preserve"> </w:t>
      </w:r>
      <w:r w:rsidR="00507A3F" w:rsidRPr="004001BB">
        <w:rPr>
          <w:rFonts w:ascii="GHEA Grapalat" w:hAnsi="GHEA Grapalat"/>
          <w:i w:val="0"/>
          <w:sz w:val="24"/>
          <w:szCs w:val="24"/>
        </w:rPr>
        <w:t xml:space="preserve"> </w:t>
      </w:r>
    </w:p>
    <w:p w14:paraId="1CD57285" w14:textId="77777777" w:rsidR="00D043C1" w:rsidRPr="00D071E5" w:rsidRDefault="00D043C1" w:rsidP="009B3641">
      <w:pPr>
        <w:pStyle w:val="BodyTextIndent3"/>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Heading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Heading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Heading3"/>
        <w:keepNext w:val="0"/>
        <w:widowControl w:val="0"/>
        <w:spacing w:after="160" w:line="240" w:lineRule="auto"/>
        <w:ind w:left="567" w:right="565"/>
        <w:rPr>
          <w:rFonts w:ascii="GHEA Grapalat" w:hAnsi="GHEA Grapalat" w:cs="Arial"/>
          <w:sz w:val="24"/>
          <w:szCs w:val="24"/>
        </w:rPr>
      </w:pPr>
    </w:p>
    <w:p w14:paraId="752EF657" w14:textId="591EBDE8" w:rsidR="00D043C1" w:rsidRPr="00D071E5" w:rsidRDefault="00D043C1" w:rsidP="00D043C1">
      <w:pPr>
        <w:widowControl w:val="0"/>
        <w:jc w:val="both"/>
        <w:rPr>
          <w:rFonts w:ascii="GHEA Grapalat" w:hAnsi="GHEA Grapalat"/>
        </w:rPr>
      </w:pPr>
      <w:r w:rsidRPr="00D071E5">
        <w:rPr>
          <w:rFonts w:ascii="GHEA Grapalat" w:hAnsi="GHEA Grapalat"/>
        </w:rPr>
        <w:t xml:space="preserve">_____________________________,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1070EB9A" w:rsidR="009B3641" w:rsidRPr="00D071E5" w:rsidRDefault="00D043C1" w:rsidP="009B3641">
      <w:pPr>
        <w:pStyle w:val="BodyTextIndent"/>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w:t>
      </w:r>
      <w:r w:rsidRPr="004001BB">
        <w:rPr>
          <w:rFonts w:ascii="GHEA Grapalat" w:hAnsi="GHEA Grapalat"/>
          <w:i w:val="0"/>
          <w:sz w:val="24"/>
          <w:szCs w:val="24"/>
        </w:rPr>
        <w:t xml:space="preserve">ом </w:t>
      </w:r>
      <w:r w:rsidR="004C5A2A">
        <w:rPr>
          <w:rFonts w:ascii="GHEA Grapalat" w:hAnsi="GHEA Grapalat"/>
          <w:i w:val="0"/>
          <w:sz w:val="24"/>
          <w:szCs w:val="24"/>
        </w:rPr>
        <w:t>ՀՄ5ՀԴ-</w:t>
      </w:r>
      <w:r w:rsidR="008160F1">
        <w:rPr>
          <w:rFonts w:ascii="GHEA Grapalat" w:hAnsi="GHEA Grapalat"/>
          <w:i w:val="0"/>
          <w:sz w:val="24"/>
          <w:szCs w:val="24"/>
        </w:rPr>
        <w:t>ՀՄԱԱՊՁԲ</w:t>
      </w:r>
      <w:r w:rsidR="004C5A2A">
        <w:rPr>
          <w:rFonts w:ascii="GHEA Grapalat" w:hAnsi="GHEA Grapalat"/>
          <w:i w:val="0"/>
          <w:sz w:val="24"/>
          <w:szCs w:val="24"/>
        </w:rPr>
        <w:t>-2026/01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Heading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Heading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Heading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4C5A2A" w:rsidRDefault="00B2572B" w:rsidP="00B46D58">
      <w:pPr>
        <w:pStyle w:val="BodyTextIndent3"/>
        <w:widowControl w:val="0"/>
        <w:spacing w:after="160" w:line="240" w:lineRule="auto"/>
        <w:ind w:firstLine="0"/>
        <w:jc w:val="right"/>
        <w:rPr>
          <w:rFonts w:ascii="GHEA Grapalat" w:hAnsi="GHEA Grapalat"/>
          <w:sz w:val="22"/>
          <w:szCs w:val="22"/>
        </w:rPr>
      </w:pPr>
      <w:r w:rsidRPr="004C5A2A">
        <w:rPr>
          <w:rFonts w:ascii="GHEA Grapalat" w:hAnsi="GHEA Grapalat"/>
          <w:sz w:val="22"/>
          <w:szCs w:val="22"/>
        </w:rPr>
        <w:t xml:space="preserve">Приложение № </w:t>
      </w:r>
      <w:r w:rsidR="00B048B2" w:rsidRPr="004C5A2A">
        <w:rPr>
          <w:rFonts w:ascii="GHEA Grapalat" w:hAnsi="GHEA Grapalat"/>
          <w:sz w:val="22"/>
          <w:szCs w:val="22"/>
        </w:rPr>
        <w:t>2</w:t>
      </w:r>
    </w:p>
    <w:p w14:paraId="6BD9F45B" w14:textId="62B0E4B0" w:rsidR="009B3641" w:rsidRPr="004C5A2A" w:rsidRDefault="00B2572B" w:rsidP="009B3641">
      <w:pPr>
        <w:pStyle w:val="BodyTextIndent"/>
        <w:spacing w:line="240" w:lineRule="auto"/>
        <w:jc w:val="right"/>
        <w:rPr>
          <w:rFonts w:ascii="GHEA Grapalat" w:hAnsi="GHEA Grapalat"/>
          <w:i w:val="0"/>
          <w:sz w:val="22"/>
          <w:szCs w:val="22"/>
        </w:rPr>
      </w:pPr>
      <w:r w:rsidRPr="004C5A2A">
        <w:rPr>
          <w:rFonts w:ascii="GHEA Grapalat" w:hAnsi="GHEA Grapalat"/>
          <w:i w:val="0"/>
          <w:sz w:val="22"/>
          <w:szCs w:val="22"/>
        </w:rPr>
        <w:t xml:space="preserve">к Приглашению на </w:t>
      </w:r>
      <w:r w:rsidR="00B4502F" w:rsidRPr="004C5A2A">
        <w:rPr>
          <w:rFonts w:ascii="GHEA Grapalat" w:hAnsi="GHEA Grapalat"/>
          <w:i w:val="0"/>
          <w:sz w:val="22"/>
          <w:szCs w:val="22"/>
        </w:rPr>
        <w:t xml:space="preserve">ЗАПРОС КОТИРОВКИ </w:t>
      </w:r>
      <w:r w:rsidR="005744FC" w:rsidRPr="004C5A2A">
        <w:rPr>
          <w:rFonts w:ascii="GHEA Grapalat" w:hAnsi="GHEA Grapalat"/>
          <w:i w:val="0"/>
          <w:sz w:val="22"/>
          <w:szCs w:val="22"/>
        </w:rPr>
        <w:br/>
      </w:r>
      <w:r w:rsidRPr="004C5A2A">
        <w:rPr>
          <w:rFonts w:ascii="GHEA Grapalat" w:hAnsi="GHEA Grapalat"/>
          <w:i w:val="0"/>
          <w:sz w:val="22"/>
          <w:szCs w:val="22"/>
        </w:rPr>
        <w:t xml:space="preserve">под кодом </w:t>
      </w:r>
      <w:r w:rsidR="004C5A2A" w:rsidRPr="004C5A2A">
        <w:rPr>
          <w:rFonts w:ascii="GHEA Grapalat" w:hAnsi="GHEA Grapalat"/>
          <w:i w:val="0"/>
          <w:sz w:val="22"/>
          <w:szCs w:val="22"/>
        </w:rPr>
        <w:t>ՀՄ5ՀԴ-</w:t>
      </w:r>
      <w:r w:rsidR="008160F1">
        <w:rPr>
          <w:rFonts w:ascii="GHEA Grapalat" w:hAnsi="GHEA Grapalat"/>
          <w:i w:val="0"/>
          <w:sz w:val="22"/>
          <w:szCs w:val="22"/>
        </w:rPr>
        <w:t>ՀՄԱԱՊՁԲ</w:t>
      </w:r>
      <w:r w:rsidR="004C5A2A" w:rsidRPr="004C5A2A">
        <w:rPr>
          <w:rFonts w:ascii="GHEA Grapalat" w:hAnsi="GHEA Grapalat"/>
          <w:i w:val="0"/>
          <w:sz w:val="22"/>
          <w:szCs w:val="22"/>
        </w:rPr>
        <w:t>-2026/01</w:t>
      </w:r>
      <w:r w:rsidR="00476110" w:rsidRPr="004C5A2A">
        <w:rPr>
          <w:rFonts w:ascii="GHEA Grapalat" w:hAnsi="GHEA Grapalat"/>
          <w:i w:val="0"/>
          <w:sz w:val="22"/>
          <w:szCs w:val="22"/>
        </w:rPr>
        <w:t xml:space="preserve"> </w:t>
      </w:r>
      <w:r w:rsidR="00507A3F" w:rsidRPr="004C5A2A">
        <w:rPr>
          <w:rFonts w:ascii="GHEA Grapalat" w:hAnsi="GHEA Grapalat"/>
          <w:i w:val="0"/>
          <w:sz w:val="22"/>
          <w:szCs w:val="22"/>
        </w:rPr>
        <w:t xml:space="preserve"> </w:t>
      </w:r>
    </w:p>
    <w:p w14:paraId="23804829" w14:textId="77777777" w:rsidR="00B2572B" w:rsidRPr="00D071E5" w:rsidRDefault="00B2572B" w:rsidP="009B3641">
      <w:pPr>
        <w:pStyle w:val="BodyTextIndent3"/>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7EFA1BB9" w:rsidR="009B3641" w:rsidRPr="00D071E5" w:rsidRDefault="00B2572B" w:rsidP="009B3641">
      <w:pPr>
        <w:pStyle w:val="BodyTextIndent"/>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КОТИРОВКИ </w:t>
      </w:r>
      <w:r w:rsidRPr="00D071E5">
        <w:rPr>
          <w:rFonts w:ascii="GHEA Grapalat" w:hAnsi="GHEA Grapalat"/>
          <w:spacing w:val="-6"/>
        </w:rPr>
        <w:t xml:space="preserve"> под </w:t>
      </w:r>
      <w:r w:rsidRPr="004001BB">
        <w:rPr>
          <w:rFonts w:ascii="GHEA Grapalat" w:hAnsi="GHEA Grapalat"/>
          <w:i w:val="0"/>
          <w:sz w:val="24"/>
          <w:szCs w:val="24"/>
        </w:rPr>
        <w:t xml:space="preserve">кодом </w:t>
      </w:r>
      <w:r w:rsidR="004C5A2A">
        <w:rPr>
          <w:rFonts w:ascii="GHEA Grapalat" w:hAnsi="GHEA Grapalat"/>
          <w:i w:val="0"/>
          <w:sz w:val="24"/>
          <w:szCs w:val="24"/>
        </w:rPr>
        <w:t>ՀՄ5ՀԴ-</w:t>
      </w:r>
      <w:r w:rsidR="008160F1">
        <w:rPr>
          <w:rFonts w:ascii="GHEA Grapalat" w:hAnsi="GHEA Grapalat"/>
          <w:i w:val="0"/>
          <w:sz w:val="24"/>
          <w:szCs w:val="24"/>
        </w:rPr>
        <w:t>ՀՄԱԱՊՁԲ</w:t>
      </w:r>
      <w:r w:rsidR="004C5A2A">
        <w:rPr>
          <w:rFonts w:ascii="GHEA Grapalat" w:hAnsi="GHEA Grapalat"/>
          <w:i w:val="0"/>
          <w:sz w:val="24"/>
          <w:szCs w:val="24"/>
        </w:rPr>
        <w:t>-2026/01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FootnoteReference"/>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4001BB" w:rsidRDefault="00853DFC" w:rsidP="00853DFC">
      <w:pPr>
        <w:rPr>
          <w:rFonts w:ascii="GHEA Grapalat" w:eastAsiaTheme="minorHAnsi" w:hAnsi="GHEA Grapalat" w:cstheme="minorBidi"/>
        </w:rPr>
      </w:pPr>
    </w:p>
    <w:p w14:paraId="0E3D6A3B" w14:textId="03DC7CC0" w:rsidR="009B3641" w:rsidRPr="00670077" w:rsidRDefault="003E31E5" w:rsidP="004C5A2A">
      <w:pPr>
        <w:widowControl w:val="0"/>
        <w:spacing w:after="160"/>
        <w:ind w:firstLine="567"/>
        <w:jc w:val="right"/>
        <w:rPr>
          <w:rFonts w:ascii="GHEA Grapalat" w:eastAsiaTheme="minorHAnsi" w:hAnsi="GHEA Grapalat" w:cstheme="minorBidi"/>
          <w:sz w:val="22"/>
          <w:szCs w:val="22"/>
        </w:rPr>
      </w:pPr>
      <w:r w:rsidRPr="00670077">
        <w:rPr>
          <w:rFonts w:ascii="GHEA Grapalat" w:eastAsiaTheme="minorHAnsi" w:hAnsi="GHEA Grapalat" w:cstheme="minorBidi"/>
          <w:sz w:val="22"/>
          <w:szCs w:val="22"/>
        </w:rPr>
        <w:t>Приложение № 4</w:t>
      </w:r>
      <w:r w:rsidR="005D6FB8" w:rsidRPr="00670077">
        <w:rPr>
          <w:rFonts w:ascii="GHEA Grapalat" w:eastAsiaTheme="minorHAnsi" w:hAnsi="GHEA Grapalat" w:cstheme="minorBidi"/>
          <w:sz w:val="22"/>
          <w:szCs w:val="22"/>
        </w:rPr>
        <w:t>.</w:t>
      </w:r>
      <w:r w:rsidRPr="00670077">
        <w:rPr>
          <w:rFonts w:ascii="GHEA Grapalat" w:eastAsiaTheme="minorHAnsi" w:hAnsi="GHEA Grapalat" w:cstheme="minorBidi"/>
          <w:sz w:val="22"/>
          <w:szCs w:val="22"/>
        </w:rPr>
        <w:t>1</w:t>
      </w:r>
      <w:r w:rsidR="004C5A2A" w:rsidRPr="00670077">
        <w:rPr>
          <w:rFonts w:ascii="GHEA Grapalat" w:eastAsiaTheme="minorHAnsi" w:hAnsi="GHEA Grapalat" w:cstheme="minorBidi"/>
          <w:sz w:val="22"/>
          <w:szCs w:val="22"/>
        </w:rPr>
        <w:br/>
      </w:r>
      <w:r w:rsidRPr="00670077">
        <w:rPr>
          <w:rFonts w:ascii="GHEA Grapalat" w:eastAsiaTheme="minorHAnsi" w:hAnsi="GHEA Grapalat" w:cstheme="minorBidi"/>
          <w:sz w:val="22"/>
          <w:szCs w:val="22"/>
        </w:rPr>
        <w:t xml:space="preserve">к Приглашению на </w:t>
      </w:r>
      <w:r w:rsidR="00B4502F" w:rsidRPr="00670077">
        <w:rPr>
          <w:rFonts w:ascii="GHEA Grapalat" w:eastAsiaTheme="minorHAnsi" w:hAnsi="GHEA Grapalat" w:cstheme="minorBidi"/>
          <w:sz w:val="22"/>
          <w:szCs w:val="22"/>
        </w:rPr>
        <w:t xml:space="preserve">ЗАПРОС КОТИРОВКИ </w:t>
      </w:r>
      <w:r w:rsidRPr="00670077">
        <w:rPr>
          <w:rFonts w:ascii="GHEA Grapalat" w:eastAsiaTheme="minorHAnsi" w:hAnsi="GHEA Grapalat" w:cstheme="minorBidi"/>
          <w:sz w:val="22"/>
          <w:szCs w:val="22"/>
        </w:rPr>
        <w:br/>
        <w:t xml:space="preserve">под кодом </w:t>
      </w:r>
      <w:r w:rsidR="004C5A2A" w:rsidRPr="00670077">
        <w:rPr>
          <w:rFonts w:ascii="GHEA Grapalat" w:eastAsiaTheme="minorHAnsi" w:hAnsi="GHEA Grapalat" w:cstheme="minorBidi"/>
          <w:sz w:val="22"/>
          <w:szCs w:val="22"/>
        </w:rPr>
        <w:t>ՀՄ5ՀԴ-</w:t>
      </w:r>
      <w:r w:rsidR="008160F1">
        <w:rPr>
          <w:rFonts w:ascii="GHEA Grapalat" w:eastAsiaTheme="minorHAnsi" w:hAnsi="GHEA Grapalat" w:cstheme="minorBidi"/>
          <w:sz w:val="22"/>
          <w:szCs w:val="22"/>
        </w:rPr>
        <w:t>ՀՄԱԱՊՁԲ</w:t>
      </w:r>
      <w:r w:rsidR="004C5A2A" w:rsidRPr="00670077">
        <w:rPr>
          <w:rFonts w:ascii="GHEA Grapalat" w:eastAsiaTheme="minorHAnsi" w:hAnsi="GHEA Grapalat" w:cstheme="minorBidi"/>
          <w:sz w:val="22"/>
          <w:szCs w:val="22"/>
        </w:rPr>
        <w:t>-2026/01</w:t>
      </w:r>
      <w:r w:rsidR="00476110" w:rsidRPr="00670077">
        <w:rPr>
          <w:rFonts w:ascii="GHEA Grapalat" w:eastAsiaTheme="minorHAnsi" w:hAnsi="GHEA Grapalat" w:cstheme="minorBidi"/>
          <w:sz w:val="22"/>
          <w:szCs w:val="22"/>
        </w:rPr>
        <w:t xml:space="preserve"> </w:t>
      </w:r>
      <w:r w:rsidR="00507A3F" w:rsidRPr="00670077">
        <w:rPr>
          <w:rFonts w:ascii="GHEA Grapalat" w:eastAsiaTheme="minorHAnsi" w:hAnsi="GHEA Grapalat" w:cstheme="minorBidi"/>
          <w:sz w:val="22"/>
          <w:szCs w:val="22"/>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BodyTextIndent3"/>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071E5">
        <w:rPr>
          <w:rFonts w:ascii="GHEA Grapalat" w:eastAsiaTheme="minorHAnsi" w:hAnsi="GHEA Grapalat" w:cstheme="minorBidi"/>
          <w:lang w:val="hy-AM"/>
        </w:rPr>
        <w:t xml:space="preserve">  </w:t>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rPr>
        <w:t xml:space="preserve">                                                                    </w:t>
      </w:r>
    </w:p>
    <w:p w14:paraId="3039462B" w14:textId="77777777" w:rsidR="003E31E5" w:rsidRPr="00D071E5"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D071E5">
        <w:rPr>
          <w:rStyle w:val="Strong"/>
          <w:rFonts w:ascii="GHEA Grapalat" w:hAnsi="GHEA Grapalat"/>
          <w:b w:val="0"/>
          <w:sz w:val="18"/>
          <w:szCs w:val="18"/>
          <w:lang w:val="hy-AM"/>
        </w:rPr>
        <w:tab/>
      </w:r>
      <w:r w:rsidRPr="00D071E5">
        <w:rPr>
          <w:rStyle w:val="Strong"/>
          <w:rFonts w:ascii="GHEA Grapalat" w:hAnsi="GHEA Grapalat"/>
          <w:b w:val="0"/>
          <w:sz w:val="18"/>
          <w:szCs w:val="18"/>
        </w:rPr>
        <w:t xml:space="preserve">                                                                            </w:t>
      </w:r>
      <w:r w:rsidR="002D6327" w:rsidRPr="00D071E5">
        <w:rPr>
          <w:rStyle w:val="Strong"/>
          <w:rFonts w:ascii="GHEA Grapalat" w:hAnsi="GHEA Grapalat"/>
          <w:b w:val="0"/>
          <w:sz w:val="18"/>
          <w:szCs w:val="18"/>
          <w:lang w:val="hy-AM"/>
        </w:rPr>
        <w:t xml:space="preserve">                        </w:t>
      </w:r>
      <w:r w:rsidR="009B3641" w:rsidRPr="00D071E5">
        <w:rPr>
          <w:rStyle w:val="Strong"/>
          <w:rFonts w:ascii="GHEA Grapalat" w:hAnsi="GHEA Grapalat"/>
          <w:b w:val="0"/>
          <w:sz w:val="18"/>
          <w:szCs w:val="18"/>
        </w:rPr>
        <w:t xml:space="preserve">                   </w:t>
      </w:r>
      <w:r w:rsidR="002D6327" w:rsidRPr="00D071E5">
        <w:rPr>
          <w:rStyle w:val="Strong"/>
          <w:rFonts w:ascii="GHEA Grapalat" w:hAnsi="GHEA Grapalat"/>
          <w:b w:val="0"/>
          <w:sz w:val="18"/>
          <w:szCs w:val="18"/>
          <w:lang w:val="hy-AM"/>
        </w:rPr>
        <w:t xml:space="preserve">  </w:t>
      </w:r>
      <w:r w:rsidRPr="00D071E5">
        <w:rPr>
          <w:rStyle w:val="Strong"/>
          <w:rFonts w:ascii="GHEA Grapalat" w:hAnsi="GHEA Grapalat"/>
          <w:b w:val="0"/>
          <w:sz w:val="18"/>
          <w:szCs w:val="18"/>
        </w:rPr>
        <w:t>номер заключаемого договора</w:t>
      </w:r>
    </w:p>
    <w:p w14:paraId="20459C51" w14:textId="77777777" w:rsidR="003E31E5" w:rsidRPr="00D071E5"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Fonts w:ascii="GHEA Grapalat" w:eastAsiaTheme="minorHAnsi" w:hAnsi="GHEA Grapalat" w:cstheme="minorBidi"/>
        </w:rPr>
        <w:t xml:space="preserve"> (далее-принципал ) в результате  </w:t>
      </w:r>
    </w:p>
    <w:p w14:paraId="298A87D9" w14:textId="77777777" w:rsidR="003E31E5" w:rsidRPr="00D071E5" w:rsidRDefault="003E31E5" w:rsidP="003E31E5">
      <w:pPr>
        <w:pStyle w:val="NormalWeb"/>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Strong"/>
          <w:rFonts w:ascii="GHEA Grapalat" w:hAnsi="GHEA Grapalat"/>
          <w:b w:val="0"/>
          <w:sz w:val="18"/>
          <w:szCs w:val="18"/>
        </w:rPr>
        <w:t xml:space="preserve">                                  наименование отобранного участника</w:t>
      </w:r>
      <w:r w:rsidRPr="00D071E5">
        <w:rPr>
          <w:rStyle w:val="Strong"/>
          <w:rFonts w:ascii="GHEA Grapalat" w:hAnsi="GHEA Grapalat"/>
          <w:b w:val="0"/>
          <w:sz w:val="18"/>
          <w:szCs w:val="18"/>
          <w:lang w:val="hy-AM"/>
        </w:rPr>
        <w:tab/>
      </w:r>
    </w:p>
    <w:p w14:paraId="428A610E"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Style w:val="Strong"/>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455F02A1" w:rsidR="003E31E5" w:rsidRPr="00767BB8" w:rsidRDefault="003E31E5" w:rsidP="00767BB8">
      <w:pPr>
        <w:pStyle w:val="NormalWeb"/>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767BB8" w:rsidRPr="004001BB">
        <w:rPr>
          <w:rFonts w:ascii="GHEA Grapalat" w:eastAsiaTheme="minorHAnsi" w:hAnsi="GHEA Grapalat" w:cstheme="minorBidi"/>
        </w:rPr>
        <w:t>“</w:t>
      </w:r>
      <w:r w:rsidR="004001BB" w:rsidRPr="004001BB">
        <w:rPr>
          <w:rFonts w:ascii="GHEA Grapalat" w:eastAsiaTheme="minorHAnsi" w:hAnsi="GHEA Grapalat" w:cstheme="minorBidi"/>
        </w:rPr>
        <w:t>Разданская Основная Школа Номер 5 Им. Ог. Туманяна</w:t>
      </w:r>
      <w:r w:rsidR="00767BB8" w:rsidRPr="00767BB8">
        <w:rPr>
          <w:rFonts w:ascii="GHEA Grapalat" w:hAnsi="GHEA Grapalat"/>
        </w:rPr>
        <w:t xml:space="preserve">”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Strong"/>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7718D8F8" w:rsidR="003E31E5" w:rsidRPr="00D071E5" w:rsidRDefault="003E31E5" w:rsidP="00507A3F">
      <w:pPr>
        <w:pStyle w:val="BodyTextIndent"/>
        <w:spacing w:line="240" w:lineRule="auto"/>
        <w:ind w:firstLine="0"/>
        <w:rPr>
          <w:rFonts w:ascii="GHEA Grapalat" w:eastAsiaTheme="minorHAnsi" w:hAnsi="GHEA Grapalat" w:cstheme="minorBidi"/>
          <w:sz w:val="18"/>
          <w:szCs w:val="18"/>
        </w:rPr>
      </w:pPr>
      <w:r w:rsidRPr="00D071E5">
        <w:rPr>
          <w:rFonts w:ascii="GHEA Grapalat" w:eastAsiaTheme="minorHAnsi" w:hAnsi="GHEA Grapalat" w:cstheme="minorBidi"/>
        </w:rPr>
        <w:t xml:space="preserve">процедуры  закупок под </w:t>
      </w:r>
      <w:r w:rsidRPr="004001BB">
        <w:rPr>
          <w:rFonts w:ascii="GHEA Grapalat" w:eastAsiaTheme="minorHAnsi" w:hAnsi="GHEA Grapalat" w:cstheme="minorBidi"/>
          <w:i w:val="0"/>
          <w:sz w:val="24"/>
          <w:szCs w:val="24"/>
        </w:rPr>
        <w:t xml:space="preserve">кодом </w:t>
      </w:r>
      <w:r w:rsidR="00507A3F" w:rsidRPr="004001BB">
        <w:rPr>
          <w:rFonts w:ascii="GHEA Grapalat" w:eastAsiaTheme="minorHAnsi" w:hAnsi="GHEA Grapalat" w:cstheme="minorBidi"/>
          <w:i w:val="0"/>
          <w:sz w:val="24"/>
          <w:szCs w:val="24"/>
        </w:rPr>
        <w:t xml:space="preserve"> </w:t>
      </w:r>
      <w:r w:rsidR="004C5A2A">
        <w:rPr>
          <w:rFonts w:ascii="GHEA Grapalat" w:eastAsiaTheme="minorHAnsi" w:hAnsi="GHEA Grapalat" w:cstheme="minorBidi"/>
          <w:i w:val="0"/>
          <w:sz w:val="24"/>
          <w:szCs w:val="24"/>
        </w:rPr>
        <w:t>ՀՄ5ՀԴ-</w:t>
      </w:r>
      <w:r w:rsidR="008160F1">
        <w:rPr>
          <w:rFonts w:ascii="GHEA Grapalat" w:eastAsiaTheme="minorHAnsi" w:hAnsi="GHEA Grapalat" w:cstheme="minorBidi"/>
          <w:i w:val="0"/>
          <w:sz w:val="24"/>
          <w:szCs w:val="24"/>
        </w:rPr>
        <w:t>ՀՄԱԱՊՁԲ</w:t>
      </w:r>
      <w:r w:rsidR="004C5A2A">
        <w:rPr>
          <w:rFonts w:ascii="GHEA Grapalat" w:eastAsiaTheme="minorHAnsi" w:hAnsi="GHEA Grapalat" w:cstheme="minorBidi"/>
          <w:i w:val="0"/>
          <w:sz w:val="24"/>
          <w:szCs w:val="24"/>
        </w:rPr>
        <w:t>-2026/01</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r w:rsidRPr="004001BB">
        <w:rPr>
          <w:rFonts w:ascii="GHEA Grapalat" w:eastAsiaTheme="minorHAnsi" w:hAnsi="GHEA Grapalat" w:cstheme="minorBidi"/>
          <w:i w:val="0"/>
          <w:sz w:val="24"/>
          <w:szCs w:val="24"/>
        </w:rPr>
        <w:t xml:space="preserve">                                                         код процедуры</w:t>
      </w:r>
    </w:p>
    <w:p w14:paraId="1614EAF2"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наименование банка выдающего гарантию</w:t>
      </w:r>
    </w:p>
    <w:p w14:paraId="216EF874"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5204D44"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представленн</w:t>
      </w:r>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лицу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D071E5">
        <w:rPr>
          <w:rStyle w:val="Strong"/>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66242E9"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NormalWeb"/>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440BCC2F" w14:textId="77777777" w:rsidR="001C278A" w:rsidRPr="00D071E5" w:rsidRDefault="001C278A" w:rsidP="001C278A">
      <w:pPr>
        <w:pStyle w:val="NormalWeb"/>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номер заключаемого договара</w:t>
      </w:r>
    </w:p>
    <w:p w14:paraId="13A50FAD" w14:textId="77777777" w:rsidR="001C278A" w:rsidRPr="00D071E5" w:rsidRDefault="001C278A" w:rsidP="001C278A">
      <w:pPr>
        <w:pStyle w:val="NormalWeb"/>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NormalWeb"/>
        <w:shd w:val="clear" w:color="auto" w:fill="FFFFFF"/>
        <w:contextualSpacing/>
        <w:jc w:val="both"/>
        <w:rPr>
          <w:rFonts w:ascii="GHEA Grapalat" w:eastAsiaTheme="minorHAnsi" w:hAnsi="GHEA Grapalat" w:cstheme="minorBidi"/>
          <w:lang w:val="hy-AM"/>
        </w:rPr>
      </w:pPr>
      <w:r w:rsidRPr="00D071E5">
        <w:rPr>
          <w:rFonts w:ascii="GHEA Grapalat" w:eastAsiaTheme="minorHAnsi" w:hAnsi="GHEA Grapalat" w:cstheme="minorBidi"/>
        </w:rPr>
        <w:t xml:space="preserve">и  действует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NormalWeb"/>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00B961C7" w:rsidRPr="00D071E5">
        <w:rPr>
          <w:rFonts w:ascii="GHEA Grapalat" w:hAnsi="GHEA Grapalat"/>
          <w:sz w:val="16"/>
          <w:szCs w:val="16"/>
        </w:rPr>
        <w:t>крайний</w:t>
      </w:r>
      <w:r w:rsidRPr="00D071E5">
        <w:rPr>
          <w:rFonts w:ascii="GHEA Grapalat" w:hAnsi="GHEA Grapalat"/>
          <w:sz w:val="16"/>
          <w:szCs w:val="16"/>
        </w:rPr>
        <w:t xml:space="preserve">  срок</w:t>
      </w:r>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r w:rsidRPr="00D071E5">
        <w:rPr>
          <w:rFonts w:ascii="GHEA Grapalat" w:eastAsiaTheme="minorHAnsi" w:hAnsi="GHEA Grapalat" w:cstheme="minorBidi"/>
          <w:sz w:val="16"/>
          <w:szCs w:val="16"/>
        </w:rPr>
        <w:t xml:space="preserve">ый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NormalWeb"/>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0381D86" w14:textId="77777777" w:rsidR="003E31E5" w:rsidRPr="00D071E5"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3D1889B"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NormalWeb"/>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NormalWeb"/>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номер заключаемого договара</w:t>
      </w:r>
    </w:p>
    <w:p w14:paraId="0D3AE76F"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копии внесенных  в него изменений, дополнительных соглашений,</w:t>
      </w:r>
    </w:p>
    <w:p w14:paraId="27CD356A"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D071E5">
          <w:rPr>
            <w:rStyle w:val="Hyperlink"/>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6A5ACE" w:rsidRDefault="003E31E5" w:rsidP="00AC55E5">
      <w:pPr>
        <w:pStyle w:val="NormalWeb"/>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0CAE8399"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 xml:space="preserve"> </w:t>
            </w:r>
            <w:r w:rsidR="00AC55E5" w:rsidRPr="004001BB">
              <w:rPr>
                <w:rFonts w:ascii="GHEA Grapalat" w:hAnsi="GHEA Grapalat"/>
              </w:rPr>
              <w:t xml:space="preserve"> </w:t>
            </w:r>
            <w:r w:rsidR="00AC55E5" w:rsidRPr="00AC55E5">
              <w:rPr>
                <w:rFonts w:ascii="GHEA Grapalat" w:hAnsi="GHEA Grapalat"/>
              </w:rPr>
              <w:t>“</w:t>
            </w:r>
            <w:r w:rsidR="004001BB" w:rsidRPr="004001BB">
              <w:rPr>
                <w:rFonts w:ascii="GHEA Grapalat" w:hAnsi="GHEA Grapalat"/>
              </w:rPr>
              <w:t>Разданская Основная Школа Номер 5 Им. Ог. Туманяна</w:t>
            </w:r>
            <w:r w:rsidR="00AC55E5" w:rsidRPr="00AC55E5">
              <w:rPr>
                <w:rFonts w:ascii="GHEA Grapalat" w:hAnsi="GHEA Grapalat"/>
              </w:rPr>
              <w:t>”</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0C37589F"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9D3236">
              <w:t xml:space="preserve"> </w:t>
            </w:r>
            <w:r w:rsidR="009D3236" w:rsidRPr="009D3236">
              <w:rPr>
                <w:rFonts w:ascii="GHEA Grapalat" w:hAnsi="GHEA Grapalat" w:cs="Arial"/>
                <w:sz w:val="20"/>
                <w:szCs w:val="20"/>
              </w:rPr>
              <w:t>03006777</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7A30141E"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9D3236">
              <w:t xml:space="preserve"> </w:t>
            </w:r>
            <w:r w:rsidR="009D3236" w:rsidRPr="009D3236">
              <w:rPr>
                <w:rFonts w:ascii="GHEA Grapalat" w:hAnsi="GHEA Grapalat" w:cs="Arial"/>
                <w:sz w:val="20"/>
                <w:szCs w:val="20"/>
              </w:rPr>
              <w:t>900128000057</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подписывается 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6F19FFB4" w:rsidR="00C867A0" w:rsidRPr="00D071E5" w:rsidRDefault="00C867A0" w:rsidP="00C867A0">
      <w:pPr>
        <w:pStyle w:val="BodyTextIndent"/>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4C5A2A">
        <w:rPr>
          <w:rFonts w:ascii="GHEA Grapalat" w:hAnsi="GHEA Grapalat"/>
          <w:b/>
          <w:bCs/>
          <w:i w:val="0"/>
          <w:sz w:val="24"/>
          <w:szCs w:val="24"/>
        </w:rPr>
        <w:t>ՀՄ5ՀԴ-</w:t>
      </w:r>
      <w:r w:rsidR="008160F1">
        <w:rPr>
          <w:rFonts w:ascii="GHEA Grapalat" w:hAnsi="GHEA Grapalat"/>
          <w:b/>
          <w:bCs/>
          <w:i w:val="0"/>
          <w:sz w:val="24"/>
          <w:szCs w:val="24"/>
        </w:rPr>
        <w:t>ՀՄԱԱՊՁԲ</w:t>
      </w:r>
      <w:r w:rsidR="004C5A2A">
        <w:rPr>
          <w:rFonts w:ascii="GHEA Grapalat" w:hAnsi="GHEA Grapalat"/>
          <w:b/>
          <w:bCs/>
          <w:i w:val="0"/>
          <w:sz w:val="24"/>
          <w:szCs w:val="24"/>
        </w:rPr>
        <w:t>-2026/01</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37D01E86"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r w:rsidR="006D1F43" w:rsidRPr="006D1F43">
              <w:rPr>
                <w:rFonts w:ascii="GHEA Grapalat" w:hAnsi="GHEA Grapalat"/>
              </w:rPr>
              <w:t>Аштарак</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FootnoteReference"/>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4C1DAC8A" w:rsidR="000A214C" w:rsidRPr="009D3236" w:rsidRDefault="000A214C" w:rsidP="006D1F43">
      <w:pPr>
        <w:widowControl w:val="0"/>
        <w:tabs>
          <w:tab w:val="left" w:pos="567"/>
        </w:tabs>
        <w:jc w:val="both"/>
        <w:rPr>
          <w:rFonts w:ascii="GHEA Grapalat" w:hAnsi="GHEA Grapalat"/>
          <w:spacing w:val="-6"/>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6D1F43" w:rsidRPr="006D1F43">
        <w:rPr>
          <w:rFonts w:ascii="GHEA Grapalat" w:hAnsi="GHEA Grapalat"/>
        </w:rPr>
        <w:t>“</w:t>
      </w:r>
      <w:r w:rsidR="004001BB" w:rsidRPr="009D3236">
        <w:rPr>
          <w:rFonts w:ascii="GHEA Grapalat" w:hAnsi="GHEA Grapalat"/>
          <w:spacing w:val="-6"/>
        </w:rPr>
        <w:t>Разданская Основная Школа Номер 5 Им. Ог. Туманяна</w:t>
      </w:r>
      <w:r w:rsidR="006D1F43" w:rsidRPr="009D3236">
        <w:rPr>
          <w:rFonts w:ascii="GHEA Grapalat" w:hAnsi="GHEA Grapalat"/>
          <w:spacing w:val="-6"/>
        </w:rPr>
        <w:t>”</w:t>
      </w:r>
      <w:r w:rsidRPr="00D071E5">
        <w:rPr>
          <w:rFonts w:ascii="GHEA Grapalat" w:hAnsi="GHEA Grapalat"/>
          <w:spacing w:val="-6"/>
        </w:rPr>
        <w:t xml:space="preserve">*(далее — Заказчик) </w:t>
      </w:r>
    </w:p>
    <w:p w14:paraId="4F07A06A" w14:textId="77777777" w:rsidR="000A214C" w:rsidRPr="009D3236" w:rsidRDefault="000A214C" w:rsidP="00C867A0">
      <w:pPr>
        <w:widowControl w:val="0"/>
        <w:tabs>
          <w:tab w:val="left" w:pos="284"/>
        </w:tabs>
        <w:spacing w:after="160"/>
        <w:jc w:val="both"/>
        <w:rPr>
          <w:rFonts w:ascii="GHEA Grapalat" w:hAnsi="GHEA Grapalat"/>
          <w:spacing w:val="-6"/>
        </w:rPr>
      </w:pPr>
      <w:r w:rsidRPr="009D3236">
        <w:rPr>
          <w:rFonts w:ascii="GHEA Grapalat" w:hAnsi="GHEA Grapalat"/>
          <w:spacing w:val="-6"/>
        </w:rPr>
        <w:t>наименование заказчика</w:t>
      </w:r>
    </w:p>
    <w:p w14:paraId="14C5D935" w14:textId="132BFD7C" w:rsidR="001359A9" w:rsidRPr="009D3236" w:rsidRDefault="000A214C" w:rsidP="001359A9">
      <w:pPr>
        <w:pStyle w:val="BodyTextIndent"/>
        <w:spacing w:line="240" w:lineRule="auto"/>
        <w:ind w:firstLine="0"/>
        <w:jc w:val="right"/>
        <w:rPr>
          <w:rFonts w:ascii="GHEA Grapalat" w:hAnsi="GHEA Grapalat"/>
          <w:i w:val="0"/>
          <w:spacing w:val="-6"/>
          <w:sz w:val="24"/>
          <w:szCs w:val="24"/>
        </w:rPr>
      </w:pPr>
      <w:r w:rsidRPr="009D3236">
        <w:rPr>
          <w:rFonts w:ascii="GHEA Grapalat" w:hAnsi="GHEA Grapalat"/>
          <w:i w:val="0"/>
          <w:spacing w:val="-6"/>
          <w:sz w:val="24"/>
          <w:szCs w:val="24"/>
        </w:rPr>
        <w:t xml:space="preserve">процедуре закупок под кодом </w:t>
      </w:r>
      <w:r w:rsidR="004C5A2A">
        <w:rPr>
          <w:rFonts w:ascii="GHEA Grapalat" w:hAnsi="GHEA Grapalat"/>
          <w:i w:val="0"/>
          <w:spacing w:val="-6"/>
          <w:sz w:val="24"/>
          <w:szCs w:val="24"/>
        </w:rPr>
        <w:t>ՀՄ5ՀԴ-</w:t>
      </w:r>
      <w:r w:rsidR="008160F1">
        <w:rPr>
          <w:rFonts w:ascii="GHEA Grapalat" w:hAnsi="GHEA Grapalat"/>
          <w:i w:val="0"/>
          <w:spacing w:val="-6"/>
          <w:sz w:val="24"/>
          <w:szCs w:val="24"/>
        </w:rPr>
        <w:t>ՀՄԱԱՊՁԲ</w:t>
      </w:r>
      <w:r w:rsidR="004C5A2A">
        <w:rPr>
          <w:rFonts w:ascii="GHEA Grapalat" w:hAnsi="GHEA Grapalat"/>
          <w:i w:val="0"/>
          <w:spacing w:val="-6"/>
          <w:sz w:val="24"/>
          <w:szCs w:val="24"/>
        </w:rPr>
        <w:t>-2026/01</w:t>
      </w:r>
    </w:p>
    <w:p w14:paraId="02EE3EED" w14:textId="77777777" w:rsidR="001359A9" w:rsidRDefault="001359A9" w:rsidP="001359A9">
      <w:pPr>
        <w:pStyle w:val="BodyTextIndent"/>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безотзывно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711F48B4"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rsidRPr="009D3236">
              <w:rPr>
                <w:rFonts w:ascii="GHEA Grapalat" w:hAnsi="GHEA Grapalat"/>
              </w:rPr>
              <w:t xml:space="preserve"> </w:t>
            </w:r>
            <w:r w:rsidR="00AC55E5" w:rsidRPr="00AC55E5">
              <w:rPr>
                <w:rFonts w:ascii="GHEA Grapalat" w:hAnsi="GHEA Grapalat"/>
              </w:rPr>
              <w:t>“</w:t>
            </w:r>
            <w:r w:rsidR="004001BB" w:rsidRPr="009D3236">
              <w:rPr>
                <w:rFonts w:ascii="GHEA Grapalat" w:hAnsi="GHEA Grapalat"/>
              </w:rPr>
              <w:t>Разданская Основная Школа Номер 5 Им. Ог. Туманяна</w:t>
            </w:r>
            <w:r w:rsidR="00AC55E5" w:rsidRPr="00AC55E5">
              <w:rPr>
                <w:rFonts w:ascii="GHEA Grapalat" w:hAnsi="GHEA Grapalat"/>
              </w:rPr>
              <w:t xml:space="preserve">”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0F3C78C8"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9D3236">
              <w:t xml:space="preserve"> </w:t>
            </w:r>
            <w:r w:rsidR="009D3236" w:rsidRPr="009D3236">
              <w:rPr>
                <w:rFonts w:ascii="GHEA Grapalat" w:hAnsi="GHEA Grapalat" w:cs="Arial"/>
                <w:sz w:val="20"/>
                <w:szCs w:val="20"/>
              </w:rPr>
              <w:t>03006777</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235DD153"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9D3236">
              <w:t xml:space="preserve"> </w:t>
            </w:r>
            <w:r w:rsidR="009D3236" w:rsidRPr="009D3236">
              <w:rPr>
                <w:rFonts w:ascii="GHEA Grapalat" w:hAnsi="GHEA Grapalat" w:cs="Arial"/>
                <w:sz w:val="20"/>
                <w:szCs w:val="20"/>
              </w:rPr>
              <w:t>900128000057</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подписывается 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BodyTextIndent3"/>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BodyTextIndent3"/>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6843A806" w:rsidR="008D352C" w:rsidRPr="00D071E5" w:rsidRDefault="00071D1C" w:rsidP="00492ED3">
      <w:pPr>
        <w:pStyle w:val="BodyTextIndent3"/>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4C5A2A">
        <w:rPr>
          <w:rFonts w:ascii="GHEA Grapalat" w:hAnsi="GHEA Grapalat"/>
          <w:b/>
          <w:bCs/>
          <w:sz w:val="22"/>
          <w:szCs w:val="22"/>
          <w:lang w:val="af-ZA"/>
        </w:rPr>
        <w:t>ՀՄ5ՀԴ-</w:t>
      </w:r>
      <w:r w:rsidR="008160F1">
        <w:rPr>
          <w:rFonts w:ascii="GHEA Grapalat" w:hAnsi="GHEA Grapalat"/>
          <w:b/>
          <w:bCs/>
          <w:sz w:val="22"/>
          <w:szCs w:val="22"/>
          <w:lang w:val="af-ZA"/>
        </w:rPr>
        <w:t>ՀՄԱԱՊՁԲ</w:t>
      </w:r>
      <w:r w:rsidR="004C5A2A">
        <w:rPr>
          <w:rFonts w:ascii="GHEA Grapalat" w:hAnsi="GHEA Grapalat"/>
          <w:b/>
          <w:bCs/>
          <w:sz w:val="22"/>
          <w:szCs w:val="22"/>
          <w:lang w:val="af-ZA"/>
        </w:rPr>
        <w:t>-2026/01</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Отказываться от товара в случае непоставки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восполнения недопереданного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FootnoteReference"/>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FootnoteReference"/>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Для товаров, являющихся основным средством, гарантийным сроком 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FootnoteReference"/>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FootnoteReference"/>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FootnoteReference"/>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FootnoteReference"/>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FootnoteReference"/>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071E5">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071E5">
        <w:rPr>
          <w:rFonts w:ascii="GHEA Grapalat" w:hAnsi="GHEA Grapalat"/>
        </w:rPr>
        <w:t xml:space="preserve">обеспечений квалификации и </w:t>
      </w:r>
      <w:r w:rsidRPr="00D071E5">
        <w:rPr>
          <w:rFonts w:ascii="GHEA Grapalat" w:hAnsi="GHEA Grapalat"/>
        </w:rPr>
        <w:t xml:space="preserve">договора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FootnoteReference"/>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3D004A">
          <w:footerReference w:type="default" r:id="rId10"/>
          <w:footnotePr>
            <w:pos w:val="beneathText"/>
          </w:footnotePr>
          <w:pgSz w:w="11906" w:h="16838" w:code="9"/>
          <w:pgMar w:top="720" w:right="720" w:bottom="720" w:left="720"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E83224">
        <w:trPr>
          <w:jc w:val="center"/>
        </w:trPr>
        <w:tc>
          <w:tcPr>
            <w:tcW w:w="15867" w:type="dxa"/>
            <w:gridSpan w:val="12"/>
            <w:vAlign w:val="center"/>
          </w:tcPr>
          <w:p w14:paraId="18873B3C"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E83224">
        <w:trPr>
          <w:trHeight w:val="219"/>
          <w:jc w:val="center"/>
        </w:trPr>
        <w:tc>
          <w:tcPr>
            <w:tcW w:w="777" w:type="dxa"/>
            <w:vMerge w:val="restart"/>
            <w:vAlign w:val="center"/>
          </w:tcPr>
          <w:p w14:paraId="49623EEF"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E83224">
            <w:pPr>
              <w:widowControl w:val="0"/>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E83224">
            <w:pPr>
              <w:widowControl w:val="0"/>
              <w:ind w:left="-96" w:right="-108"/>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E83224">
            <w:pPr>
              <w:widowControl w:val="0"/>
              <w:ind w:left="-108" w:right="-59"/>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E83224">
            <w:pPr>
              <w:widowControl w:val="0"/>
              <w:ind w:left="-48" w:right="-108"/>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5304552D"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68447E48" w14:textId="77777777" w:rsidR="00071D1C" w:rsidRPr="00D071E5" w:rsidRDefault="00071D1C" w:rsidP="00E83224">
            <w:pPr>
              <w:widowControl w:val="0"/>
              <w:ind w:left="-126" w:right="-108"/>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E83224">
        <w:trPr>
          <w:trHeight w:val="445"/>
          <w:jc w:val="center"/>
        </w:trPr>
        <w:tc>
          <w:tcPr>
            <w:tcW w:w="777" w:type="dxa"/>
            <w:vMerge/>
            <w:vAlign w:val="center"/>
          </w:tcPr>
          <w:p w14:paraId="61066753" w14:textId="77777777" w:rsidR="00071D1C" w:rsidRPr="00D071E5" w:rsidRDefault="00071D1C" w:rsidP="00E83224">
            <w:pPr>
              <w:widowControl w:val="0"/>
              <w:rPr>
                <w:rFonts w:ascii="GHEA Grapalat" w:hAnsi="GHEA Grapalat"/>
                <w:sz w:val="16"/>
                <w:szCs w:val="16"/>
              </w:rPr>
            </w:pPr>
          </w:p>
        </w:tc>
        <w:tc>
          <w:tcPr>
            <w:tcW w:w="1907" w:type="dxa"/>
            <w:vMerge/>
            <w:vAlign w:val="center"/>
          </w:tcPr>
          <w:p w14:paraId="4DB6C3FA" w14:textId="77777777" w:rsidR="00071D1C" w:rsidRPr="00D071E5" w:rsidRDefault="00071D1C" w:rsidP="00E83224">
            <w:pPr>
              <w:widowControl w:val="0"/>
              <w:rPr>
                <w:rFonts w:ascii="GHEA Grapalat" w:hAnsi="GHEA Grapalat"/>
                <w:sz w:val="16"/>
                <w:szCs w:val="16"/>
              </w:rPr>
            </w:pPr>
          </w:p>
        </w:tc>
        <w:tc>
          <w:tcPr>
            <w:tcW w:w="1276" w:type="dxa"/>
            <w:vMerge/>
            <w:vAlign w:val="center"/>
          </w:tcPr>
          <w:p w14:paraId="77892C14"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646CE86F" w14:textId="77777777" w:rsidR="00071D1C" w:rsidRPr="00D071E5" w:rsidRDefault="00071D1C" w:rsidP="00E83224">
            <w:pPr>
              <w:widowControl w:val="0"/>
              <w:rPr>
                <w:rFonts w:ascii="GHEA Grapalat" w:hAnsi="GHEA Grapalat"/>
                <w:sz w:val="16"/>
                <w:szCs w:val="16"/>
              </w:rPr>
            </w:pPr>
          </w:p>
        </w:tc>
        <w:tc>
          <w:tcPr>
            <w:tcW w:w="3827" w:type="dxa"/>
            <w:vMerge/>
            <w:vAlign w:val="center"/>
          </w:tcPr>
          <w:p w14:paraId="411DDD31" w14:textId="77777777" w:rsidR="00071D1C" w:rsidRPr="00D071E5" w:rsidRDefault="00071D1C" w:rsidP="00E83224">
            <w:pPr>
              <w:widowControl w:val="0"/>
              <w:rPr>
                <w:rFonts w:ascii="GHEA Grapalat" w:hAnsi="GHEA Grapalat"/>
                <w:sz w:val="16"/>
                <w:szCs w:val="16"/>
              </w:rPr>
            </w:pPr>
          </w:p>
        </w:tc>
        <w:tc>
          <w:tcPr>
            <w:tcW w:w="851" w:type="dxa"/>
            <w:vMerge/>
            <w:vAlign w:val="center"/>
          </w:tcPr>
          <w:p w14:paraId="31BB65BC"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7D3ABB54" w14:textId="77777777" w:rsidR="00071D1C" w:rsidRPr="00D071E5" w:rsidRDefault="00071D1C" w:rsidP="00E83224">
            <w:pPr>
              <w:widowControl w:val="0"/>
              <w:rPr>
                <w:rFonts w:ascii="GHEA Grapalat" w:hAnsi="GHEA Grapalat"/>
                <w:sz w:val="16"/>
                <w:szCs w:val="16"/>
              </w:rPr>
            </w:pPr>
          </w:p>
        </w:tc>
        <w:tc>
          <w:tcPr>
            <w:tcW w:w="992" w:type="dxa"/>
            <w:vMerge/>
            <w:vAlign w:val="center"/>
          </w:tcPr>
          <w:p w14:paraId="51318425" w14:textId="77777777" w:rsidR="00071D1C" w:rsidRPr="00D071E5" w:rsidRDefault="00071D1C" w:rsidP="00E83224">
            <w:pPr>
              <w:widowControl w:val="0"/>
              <w:rPr>
                <w:rFonts w:ascii="GHEA Grapalat" w:hAnsi="GHEA Grapalat"/>
                <w:sz w:val="16"/>
                <w:szCs w:val="16"/>
              </w:rPr>
            </w:pPr>
          </w:p>
        </w:tc>
        <w:tc>
          <w:tcPr>
            <w:tcW w:w="855" w:type="dxa"/>
            <w:vMerge/>
            <w:vAlign w:val="center"/>
          </w:tcPr>
          <w:p w14:paraId="73A75861" w14:textId="77777777" w:rsidR="00071D1C" w:rsidRPr="00D071E5" w:rsidRDefault="00071D1C" w:rsidP="00E83224">
            <w:pPr>
              <w:widowControl w:val="0"/>
              <w:rPr>
                <w:rFonts w:ascii="GHEA Grapalat" w:hAnsi="GHEA Grapalat"/>
                <w:sz w:val="16"/>
                <w:szCs w:val="16"/>
              </w:rPr>
            </w:pPr>
          </w:p>
        </w:tc>
        <w:tc>
          <w:tcPr>
            <w:tcW w:w="846" w:type="dxa"/>
            <w:vAlign w:val="center"/>
          </w:tcPr>
          <w:p w14:paraId="75F67261"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E83224">
            <w:pPr>
              <w:widowControl w:val="0"/>
              <w:ind w:left="-46" w:right="-84"/>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E83224">
            <w:pPr>
              <w:widowControl w:val="0"/>
              <w:ind w:left="-132" w:right="-129"/>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670077" w:rsidRPr="00D071E5" w14:paraId="691572B6" w14:textId="77777777" w:rsidTr="00670077">
        <w:trPr>
          <w:trHeight w:val="246"/>
          <w:jc w:val="center"/>
        </w:trPr>
        <w:tc>
          <w:tcPr>
            <w:tcW w:w="777" w:type="dxa"/>
            <w:vAlign w:val="center"/>
          </w:tcPr>
          <w:p w14:paraId="5BDE6414" w14:textId="3FD8CD01" w:rsidR="00670077" w:rsidRPr="00F820C1" w:rsidRDefault="00670077" w:rsidP="00670077">
            <w:pPr>
              <w:pStyle w:val="ListParagraph"/>
              <w:widowControl w:val="0"/>
              <w:numPr>
                <w:ilvl w:val="0"/>
                <w:numId w:val="29"/>
              </w:numPr>
              <w:jc w:val="center"/>
              <w:rPr>
                <w:rFonts w:ascii="GHEA Grapalat" w:hAnsi="GHEA Grapalat"/>
                <w:sz w:val="16"/>
                <w:szCs w:val="16"/>
                <w:lang w:val="en-US"/>
              </w:rPr>
            </w:pPr>
          </w:p>
        </w:tc>
        <w:tc>
          <w:tcPr>
            <w:tcW w:w="1907" w:type="dxa"/>
            <w:vAlign w:val="center"/>
          </w:tcPr>
          <w:p w14:paraId="7DB23D70" w14:textId="38C724AF"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15872400</w:t>
            </w:r>
          </w:p>
        </w:tc>
        <w:tc>
          <w:tcPr>
            <w:tcW w:w="1276" w:type="dxa"/>
            <w:vAlign w:val="center"/>
          </w:tcPr>
          <w:p w14:paraId="39EBDA4A" w14:textId="31431696"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Соль</w:t>
            </w:r>
          </w:p>
        </w:tc>
        <w:tc>
          <w:tcPr>
            <w:tcW w:w="1134" w:type="dxa"/>
            <w:vAlign w:val="center"/>
          </w:tcPr>
          <w:p w14:paraId="2822123D"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290AC59E" w14:textId="77777777"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3E228155" w14:textId="1D4BFD91"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4CC8652E" w14:textId="123F4E38"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3EDE849B" w14:textId="2F826C73" w:rsidR="00670077" w:rsidRPr="009432D0" w:rsidRDefault="00670077" w:rsidP="00670077">
            <w:pPr>
              <w:widowControl w:val="0"/>
              <w:jc w:val="center"/>
              <w:rPr>
                <w:rFonts w:ascii="GHEA Grapalat" w:hAnsi="GHEA Grapalat"/>
                <w:sz w:val="16"/>
                <w:szCs w:val="16"/>
              </w:rPr>
            </w:pPr>
          </w:p>
        </w:tc>
        <w:tc>
          <w:tcPr>
            <w:tcW w:w="992" w:type="dxa"/>
            <w:vAlign w:val="center"/>
          </w:tcPr>
          <w:p w14:paraId="7992018D" w14:textId="3D762200"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39,8</w:t>
            </w:r>
          </w:p>
        </w:tc>
        <w:tc>
          <w:tcPr>
            <w:tcW w:w="855" w:type="dxa"/>
            <w:vAlign w:val="center"/>
          </w:tcPr>
          <w:p w14:paraId="715276DB" w14:textId="31537F65" w:rsidR="00670077" w:rsidRPr="009432D0" w:rsidRDefault="00670077" w:rsidP="00670077">
            <w:pPr>
              <w:widowControl w:val="0"/>
              <w:jc w:val="center"/>
              <w:rPr>
                <w:rFonts w:ascii="GHEA Grapalat" w:hAnsi="GHEA Grapalat"/>
                <w:sz w:val="16"/>
                <w:szCs w:val="16"/>
              </w:rPr>
            </w:pPr>
          </w:p>
        </w:tc>
        <w:tc>
          <w:tcPr>
            <w:tcW w:w="846" w:type="dxa"/>
            <w:vAlign w:val="center"/>
          </w:tcPr>
          <w:p w14:paraId="03A69A7C" w14:textId="7A091AEC"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29814251" w14:textId="275D26AC"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5ED9EAE6" w14:textId="407189AF"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D071E5" w14:paraId="0129242A" w14:textId="77777777" w:rsidTr="00670077">
        <w:trPr>
          <w:trHeight w:val="246"/>
          <w:jc w:val="center"/>
        </w:trPr>
        <w:tc>
          <w:tcPr>
            <w:tcW w:w="777" w:type="dxa"/>
            <w:vAlign w:val="center"/>
          </w:tcPr>
          <w:p w14:paraId="7E6B824F" w14:textId="7B3D72D5" w:rsidR="00670077" w:rsidRPr="00131307"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7D731B8A" w14:textId="374CEA81"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15421100</w:t>
            </w:r>
          </w:p>
        </w:tc>
        <w:tc>
          <w:tcPr>
            <w:tcW w:w="1276" w:type="dxa"/>
            <w:vAlign w:val="center"/>
          </w:tcPr>
          <w:p w14:paraId="43F46D4D" w14:textId="5082E464"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Подсолнечное масло</w:t>
            </w:r>
          </w:p>
        </w:tc>
        <w:tc>
          <w:tcPr>
            <w:tcW w:w="1134" w:type="dxa"/>
            <w:vAlign w:val="center"/>
          </w:tcPr>
          <w:p w14:paraId="1311F9AB"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33A3CEAB" w14:textId="71105CB1"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2E3C3CC8" w14:textId="56365B33"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57F48325" w14:textId="39874EFF" w:rsidR="00670077" w:rsidRPr="009432D0" w:rsidRDefault="00670077" w:rsidP="00670077">
            <w:pPr>
              <w:widowControl w:val="0"/>
              <w:jc w:val="center"/>
              <w:rPr>
                <w:rFonts w:ascii="GHEA Grapalat" w:hAnsi="GHEA Grapalat"/>
                <w:sz w:val="16"/>
                <w:szCs w:val="16"/>
              </w:rPr>
            </w:pPr>
          </w:p>
        </w:tc>
        <w:tc>
          <w:tcPr>
            <w:tcW w:w="992" w:type="dxa"/>
            <w:vAlign w:val="center"/>
          </w:tcPr>
          <w:p w14:paraId="5A580F03" w14:textId="2B8A0C11"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227,0</w:t>
            </w:r>
          </w:p>
        </w:tc>
        <w:tc>
          <w:tcPr>
            <w:tcW w:w="855" w:type="dxa"/>
            <w:vAlign w:val="center"/>
          </w:tcPr>
          <w:p w14:paraId="7F44C77E" w14:textId="6B4B066D" w:rsidR="00670077" w:rsidRPr="009432D0" w:rsidRDefault="00670077" w:rsidP="00670077">
            <w:pPr>
              <w:widowControl w:val="0"/>
              <w:jc w:val="center"/>
              <w:rPr>
                <w:rFonts w:ascii="GHEA Grapalat" w:hAnsi="GHEA Grapalat"/>
                <w:sz w:val="16"/>
                <w:szCs w:val="16"/>
              </w:rPr>
            </w:pPr>
          </w:p>
        </w:tc>
        <w:tc>
          <w:tcPr>
            <w:tcW w:w="846" w:type="dxa"/>
            <w:vAlign w:val="center"/>
          </w:tcPr>
          <w:p w14:paraId="0CA63213" w14:textId="15E59E99"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5EDBBBC5" w14:textId="3BA164CF"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2EBF6F9A" w14:textId="6422D1F1"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D071E5" w14:paraId="62928318" w14:textId="77777777" w:rsidTr="00670077">
        <w:trPr>
          <w:trHeight w:val="246"/>
          <w:jc w:val="center"/>
        </w:trPr>
        <w:tc>
          <w:tcPr>
            <w:tcW w:w="777" w:type="dxa"/>
            <w:vAlign w:val="center"/>
          </w:tcPr>
          <w:p w14:paraId="3FAA003E" w14:textId="7F6B3C8D" w:rsidR="00670077" w:rsidRPr="00131307"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77D83119" w14:textId="06ACDCBF"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15614200</w:t>
            </w:r>
          </w:p>
        </w:tc>
        <w:tc>
          <w:tcPr>
            <w:tcW w:w="1276" w:type="dxa"/>
            <w:vAlign w:val="center"/>
          </w:tcPr>
          <w:p w14:paraId="3BE07F79" w14:textId="0D62EA66"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Рис</w:t>
            </w:r>
          </w:p>
        </w:tc>
        <w:tc>
          <w:tcPr>
            <w:tcW w:w="1134" w:type="dxa"/>
            <w:vAlign w:val="center"/>
          </w:tcPr>
          <w:p w14:paraId="2E87144F"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0F22DBE4" w14:textId="4FA92423"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ГОСТ ИСО 7301-2013, рис, высшего или высшего сорта шлифованный, непропаренный,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475A6E5A" w14:textId="363C3CDE"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73485932" w14:textId="16EE5099" w:rsidR="00670077" w:rsidRPr="009432D0" w:rsidRDefault="00670077" w:rsidP="00670077">
            <w:pPr>
              <w:widowControl w:val="0"/>
              <w:jc w:val="center"/>
              <w:rPr>
                <w:rFonts w:ascii="GHEA Grapalat" w:hAnsi="GHEA Grapalat"/>
                <w:sz w:val="16"/>
                <w:szCs w:val="16"/>
              </w:rPr>
            </w:pPr>
          </w:p>
        </w:tc>
        <w:tc>
          <w:tcPr>
            <w:tcW w:w="992" w:type="dxa"/>
            <w:vAlign w:val="center"/>
          </w:tcPr>
          <w:p w14:paraId="3992BF96" w14:textId="450EFBE3"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280,8</w:t>
            </w:r>
          </w:p>
        </w:tc>
        <w:tc>
          <w:tcPr>
            <w:tcW w:w="855" w:type="dxa"/>
            <w:vAlign w:val="center"/>
          </w:tcPr>
          <w:p w14:paraId="4DCCB109" w14:textId="38428167" w:rsidR="00670077" w:rsidRPr="009432D0" w:rsidRDefault="00670077" w:rsidP="00670077">
            <w:pPr>
              <w:widowControl w:val="0"/>
              <w:jc w:val="center"/>
              <w:rPr>
                <w:rFonts w:ascii="GHEA Grapalat" w:hAnsi="GHEA Grapalat"/>
                <w:sz w:val="16"/>
                <w:szCs w:val="16"/>
              </w:rPr>
            </w:pPr>
          </w:p>
        </w:tc>
        <w:tc>
          <w:tcPr>
            <w:tcW w:w="846" w:type="dxa"/>
            <w:vAlign w:val="center"/>
          </w:tcPr>
          <w:p w14:paraId="40B0946A" w14:textId="59993ED6"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513A80CC" w14:textId="39A52840"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4C6BE73A" w14:textId="053DCA77"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D071E5" w14:paraId="3C0D3C80" w14:textId="77777777" w:rsidTr="00670077">
        <w:trPr>
          <w:trHeight w:val="246"/>
          <w:jc w:val="center"/>
        </w:trPr>
        <w:tc>
          <w:tcPr>
            <w:tcW w:w="777" w:type="dxa"/>
            <w:vAlign w:val="center"/>
          </w:tcPr>
          <w:p w14:paraId="5559F285" w14:textId="4FFEF212" w:rsidR="00670077" w:rsidRPr="00131307"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76B9CC87" w14:textId="1DB7BC7B"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3221110</w:t>
            </w:r>
          </w:p>
        </w:tc>
        <w:tc>
          <w:tcPr>
            <w:tcW w:w="1276" w:type="dxa"/>
            <w:vAlign w:val="center"/>
          </w:tcPr>
          <w:p w14:paraId="50E84CAE" w14:textId="3914509E"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Морковь</w:t>
            </w:r>
          </w:p>
        </w:tc>
        <w:tc>
          <w:tcPr>
            <w:tcW w:w="1134" w:type="dxa"/>
            <w:vAlign w:val="center"/>
          </w:tcPr>
          <w:p w14:paraId="7AD28FF1"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7AE8FD7E" w14:textId="66C8BF37"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ГОСТ 32284-2013, морковь столовая свежая обычных и высших сортов. Безопасность и маркировка согласно статье 9 Закона РА «О безопасности пищевых продуктов»..</w:t>
            </w:r>
          </w:p>
        </w:tc>
        <w:tc>
          <w:tcPr>
            <w:tcW w:w="851" w:type="dxa"/>
            <w:vAlign w:val="center"/>
          </w:tcPr>
          <w:p w14:paraId="5751CF2C" w14:textId="25A386CF"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7885A352" w14:textId="4F96CDC1" w:rsidR="00670077" w:rsidRPr="009432D0" w:rsidRDefault="00670077" w:rsidP="00670077">
            <w:pPr>
              <w:widowControl w:val="0"/>
              <w:jc w:val="center"/>
              <w:rPr>
                <w:rFonts w:ascii="GHEA Grapalat" w:hAnsi="GHEA Grapalat"/>
                <w:sz w:val="16"/>
                <w:szCs w:val="16"/>
              </w:rPr>
            </w:pPr>
          </w:p>
        </w:tc>
        <w:tc>
          <w:tcPr>
            <w:tcW w:w="992" w:type="dxa"/>
            <w:vAlign w:val="center"/>
          </w:tcPr>
          <w:p w14:paraId="39D786E9" w14:textId="7C8A01FD"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173,2</w:t>
            </w:r>
          </w:p>
        </w:tc>
        <w:tc>
          <w:tcPr>
            <w:tcW w:w="855" w:type="dxa"/>
            <w:vAlign w:val="center"/>
          </w:tcPr>
          <w:p w14:paraId="1C5F77E2" w14:textId="6A6B255B" w:rsidR="00670077" w:rsidRPr="009432D0" w:rsidRDefault="00670077" w:rsidP="00670077">
            <w:pPr>
              <w:widowControl w:val="0"/>
              <w:jc w:val="center"/>
              <w:rPr>
                <w:rFonts w:ascii="GHEA Grapalat" w:hAnsi="GHEA Grapalat"/>
                <w:sz w:val="16"/>
                <w:szCs w:val="16"/>
              </w:rPr>
            </w:pPr>
          </w:p>
        </w:tc>
        <w:tc>
          <w:tcPr>
            <w:tcW w:w="846" w:type="dxa"/>
            <w:vAlign w:val="center"/>
          </w:tcPr>
          <w:p w14:paraId="1586C769" w14:textId="64D582A2"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6E9CC45C" w14:textId="1005EAEE"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0F25E6A0" w14:textId="7198D674"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D071E5" w14:paraId="4E31D089" w14:textId="77777777" w:rsidTr="00670077">
        <w:trPr>
          <w:trHeight w:val="246"/>
          <w:jc w:val="center"/>
        </w:trPr>
        <w:tc>
          <w:tcPr>
            <w:tcW w:w="777" w:type="dxa"/>
            <w:vAlign w:val="center"/>
          </w:tcPr>
          <w:p w14:paraId="453CE7A0" w14:textId="02997855" w:rsidR="00670077" w:rsidRPr="00131307"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4C8EB18D" w14:textId="583CD5DC"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15331151</w:t>
            </w:r>
          </w:p>
        </w:tc>
        <w:tc>
          <w:tcPr>
            <w:tcW w:w="1276" w:type="dxa"/>
            <w:vAlign w:val="center"/>
          </w:tcPr>
          <w:p w14:paraId="193E528E" w14:textId="60C16F5A"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Фасоль</w:t>
            </w:r>
          </w:p>
        </w:tc>
        <w:tc>
          <w:tcPr>
            <w:tcW w:w="1134" w:type="dxa"/>
            <w:vAlign w:val="center"/>
          </w:tcPr>
          <w:p w14:paraId="06F1CD62"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0560DA22" w14:textId="7E5EEAC2"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ГОСТ 7758-2020, Фасоль продовольственная цветная, твердая, яркоокрашенная,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Таможенному кодексу N 021/2011 и 022/2011.</w:t>
            </w:r>
          </w:p>
        </w:tc>
        <w:tc>
          <w:tcPr>
            <w:tcW w:w="851" w:type="dxa"/>
            <w:vAlign w:val="center"/>
          </w:tcPr>
          <w:p w14:paraId="6F9D004C" w14:textId="39518505"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75215B6B" w14:textId="67604C96" w:rsidR="00670077" w:rsidRPr="009432D0" w:rsidRDefault="00670077" w:rsidP="00670077">
            <w:pPr>
              <w:widowControl w:val="0"/>
              <w:jc w:val="center"/>
              <w:rPr>
                <w:rFonts w:ascii="GHEA Grapalat" w:hAnsi="GHEA Grapalat"/>
                <w:sz w:val="16"/>
                <w:szCs w:val="16"/>
              </w:rPr>
            </w:pPr>
          </w:p>
        </w:tc>
        <w:tc>
          <w:tcPr>
            <w:tcW w:w="992" w:type="dxa"/>
            <w:vAlign w:val="center"/>
          </w:tcPr>
          <w:p w14:paraId="1BBD02CC" w14:textId="742D833F"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117,0</w:t>
            </w:r>
          </w:p>
        </w:tc>
        <w:tc>
          <w:tcPr>
            <w:tcW w:w="855" w:type="dxa"/>
            <w:vAlign w:val="center"/>
          </w:tcPr>
          <w:p w14:paraId="3D210761" w14:textId="2B850534" w:rsidR="00670077" w:rsidRPr="009432D0" w:rsidRDefault="00670077" w:rsidP="00670077">
            <w:pPr>
              <w:widowControl w:val="0"/>
              <w:jc w:val="center"/>
              <w:rPr>
                <w:rFonts w:ascii="GHEA Grapalat" w:hAnsi="GHEA Grapalat"/>
                <w:sz w:val="16"/>
                <w:szCs w:val="16"/>
              </w:rPr>
            </w:pPr>
          </w:p>
        </w:tc>
        <w:tc>
          <w:tcPr>
            <w:tcW w:w="846" w:type="dxa"/>
            <w:vAlign w:val="center"/>
          </w:tcPr>
          <w:p w14:paraId="3724E1B7" w14:textId="483A04DB"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1CF3FC47" w14:textId="4E127178"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5721FE9E" w14:textId="284066A2"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D071E5" w14:paraId="2875CC81" w14:textId="77777777" w:rsidTr="00670077">
        <w:trPr>
          <w:trHeight w:val="246"/>
          <w:jc w:val="center"/>
        </w:trPr>
        <w:tc>
          <w:tcPr>
            <w:tcW w:w="777" w:type="dxa"/>
            <w:vAlign w:val="center"/>
          </w:tcPr>
          <w:p w14:paraId="44FCB783" w14:textId="54A9F58C" w:rsidR="00670077" w:rsidRPr="00131307"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2E19033E" w14:textId="6700F02B"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3222128</w:t>
            </w:r>
          </w:p>
        </w:tc>
        <w:tc>
          <w:tcPr>
            <w:tcW w:w="1276" w:type="dxa"/>
            <w:vAlign w:val="center"/>
          </w:tcPr>
          <w:p w14:paraId="109E3585" w14:textId="763DE7F0"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Яблоко</w:t>
            </w:r>
          </w:p>
        </w:tc>
        <w:tc>
          <w:tcPr>
            <w:tcW w:w="1134" w:type="dxa"/>
            <w:vAlign w:val="center"/>
          </w:tcPr>
          <w:p w14:paraId="2077FA8C"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35D38E6C" w14:textId="17AB5CD3"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100B9C9B" w14:textId="5D9A90BD"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288391D8" w14:textId="746710C6" w:rsidR="00670077" w:rsidRPr="009432D0" w:rsidRDefault="00670077" w:rsidP="00670077">
            <w:pPr>
              <w:widowControl w:val="0"/>
              <w:jc w:val="center"/>
              <w:rPr>
                <w:rFonts w:ascii="GHEA Grapalat" w:hAnsi="GHEA Grapalat"/>
                <w:sz w:val="16"/>
                <w:szCs w:val="16"/>
              </w:rPr>
            </w:pPr>
          </w:p>
        </w:tc>
        <w:tc>
          <w:tcPr>
            <w:tcW w:w="992" w:type="dxa"/>
            <w:vAlign w:val="center"/>
          </w:tcPr>
          <w:p w14:paraId="5A7ED366" w14:textId="541FDB4F"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1170,0</w:t>
            </w:r>
          </w:p>
        </w:tc>
        <w:tc>
          <w:tcPr>
            <w:tcW w:w="855" w:type="dxa"/>
            <w:vAlign w:val="center"/>
          </w:tcPr>
          <w:p w14:paraId="4E80D848" w14:textId="29255A02" w:rsidR="00670077" w:rsidRPr="009432D0" w:rsidRDefault="00670077" w:rsidP="00670077">
            <w:pPr>
              <w:widowControl w:val="0"/>
              <w:jc w:val="center"/>
              <w:rPr>
                <w:rFonts w:ascii="GHEA Grapalat" w:hAnsi="GHEA Grapalat"/>
                <w:sz w:val="16"/>
                <w:szCs w:val="16"/>
              </w:rPr>
            </w:pPr>
          </w:p>
        </w:tc>
        <w:tc>
          <w:tcPr>
            <w:tcW w:w="846" w:type="dxa"/>
            <w:vAlign w:val="center"/>
          </w:tcPr>
          <w:p w14:paraId="3FF60F08" w14:textId="4982131F"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5DAB8DAE" w14:textId="3497ED99"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19673C02" w14:textId="35F51F81"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D071E5" w14:paraId="39C25331" w14:textId="77777777" w:rsidTr="00670077">
        <w:trPr>
          <w:trHeight w:val="246"/>
          <w:jc w:val="center"/>
        </w:trPr>
        <w:tc>
          <w:tcPr>
            <w:tcW w:w="777" w:type="dxa"/>
            <w:vAlign w:val="center"/>
          </w:tcPr>
          <w:p w14:paraId="37AF753F" w14:textId="173DDD32" w:rsidR="00670077" w:rsidRPr="00131307"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6131C727" w14:textId="73CC9A62"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3221410</w:t>
            </w:r>
          </w:p>
        </w:tc>
        <w:tc>
          <w:tcPr>
            <w:tcW w:w="1276" w:type="dxa"/>
            <w:vAlign w:val="center"/>
          </w:tcPr>
          <w:p w14:paraId="4DB21821" w14:textId="1FAA16A2"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Капуста</w:t>
            </w:r>
          </w:p>
        </w:tc>
        <w:tc>
          <w:tcPr>
            <w:tcW w:w="1134" w:type="dxa"/>
            <w:vAlign w:val="center"/>
          </w:tcPr>
          <w:p w14:paraId="44549895"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7C6E69DC" w14:textId="499577C2"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подмороженности,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vAlign w:val="center"/>
          </w:tcPr>
          <w:p w14:paraId="32E0260B" w14:textId="0DAF8857"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5C20370E" w14:textId="30FB668E" w:rsidR="00670077" w:rsidRPr="009432D0" w:rsidRDefault="00670077" w:rsidP="00670077">
            <w:pPr>
              <w:widowControl w:val="0"/>
              <w:jc w:val="center"/>
              <w:rPr>
                <w:rFonts w:ascii="GHEA Grapalat" w:hAnsi="GHEA Grapalat"/>
                <w:sz w:val="16"/>
                <w:szCs w:val="16"/>
              </w:rPr>
            </w:pPr>
          </w:p>
        </w:tc>
        <w:tc>
          <w:tcPr>
            <w:tcW w:w="992" w:type="dxa"/>
            <w:vAlign w:val="center"/>
          </w:tcPr>
          <w:p w14:paraId="5AED03BA" w14:textId="1375881C"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795,6</w:t>
            </w:r>
          </w:p>
        </w:tc>
        <w:tc>
          <w:tcPr>
            <w:tcW w:w="855" w:type="dxa"/>
            <w:vAlign w:val="center"/>
          </w:tcPr>
          <w:p w14:paraId="51B4E923" w14:textId="18FAC875" w:rsidR="00670077" w:rsidRPr="009432D0" w:rsidRDefault="00670077" w:rsidP="00670077">
            <w:pPr>
              <w:widowControl w:val="0"/>
              <w:jc w:val="center"/>
              <w:rPr>
                <w:rFonts w:ascii="GHEA Grapalat" w:hAnsi="GHEA Grapalat"/>
                <w:sz w:val="16"/>
                <w:szCs w:val="16"/>
              </w:rPr>
            </w:pPr>
          </w:p>
        </w:tc>
        <w:tc>
          <w:tcPr>
            <w:tcW w:w="846" w:type="dxa"/>
            <w:vAlign w:val="center"/>
          </w:tcPr>
          <w:p w14:paraId="2460B324" w14:textId="76763937"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2CC5343C" w14:textId="6774ED96"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2471B891" w14:textId="33C56F66"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D071E5" w14:paraId="13670B51" w14:textId="77777777" w:rsidTr="00670077">
        <w:trPr>
          <w:trHeight w:val="246"/>
          <w:jc w:val="center"/>
        </w:trPr>
        <w:tc>
          <w:tcPr>
            <w:tcW w:w="777" w:type="dxa"/>
            <w:vAlign w:val="center"/>
          </w:tcPr>
          <w:p w14:paraId="1E32DE96" w14:textId="3B5B8FC5" w:rsidR="00670077" w:rsidRPr="00131307"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2091EE32" w14:textId="6E9C983D"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3221100</w:t>
            </w:r>
          </w:p>
        </w:tc>
        <w:tc>
          <w:tcPr>
            <w:tcW w:w="1276" w:type="dxa"/>
            <w:vAlign w:val="center"/>
          </w:tcPr>
          <w:p w14:paraId="196BB581" w14:textId="52446872"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Свекла</w:t>
            </w:r>
          </w:p>
        </w:tc>
        <w:tc>
          <w:tcPr>
            <w:tcW w:w="1134" w:type="dxa"/>
            <w:vAlign w:val="center"/>
          </w:tcPr>
          <w:p w14:paraId="541ED853"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3E5DC66A" w14:textId="18D39425"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vAlign w:val="center"/>
          </w:tcPr>
          <w:p w14:paraId="2E919751" w14:textId="220E37BE"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2266CADB" w14:textId="379A1B58" w:rsidR="00670077" w:rsidRPr="009432D0" w:rsidRDefault="00670077" w:rsidP="00670077">
            <w:pPr>
              <w:widowControl w:val="0"/>
              <w:jc w:val="center"/>
              <w:rPr>
                <w:rFonts w:ascii="GHEA Grapalat" w:hAnsi="GHEA Grapalat"/>
                <w:sz w:val="16"/>
                <w:szCs w:val="16"/>
              </w:rPr>
            </w:pPr>
          </w:p>
        </w:tc>
        <w:tc>
          <w:tcPr>
            <w:tcW w:w="992" w:type="dxa"/>
            <w:vAlign w:val="center"/>
          </w:tcPr>
          <w:p w14:paraId="5C80F186" w14:textId="793870FB"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105,3</w:t>
            </w:r>
          </w:p>
        </w:tc>
        <w:tc>
          <w:tcPr>
            <w:tcW w:w="855" w:type="dxa"/>
            <w:vAlign w:val="center"/>
          </w:tcPr>
          <w:p w14:paraId="59BE83D6" w14:textId="67E90027" w:rsidR="00670077" w:rsidRPr="009432D0" w:rsidRDefault="00670077" w:rsidP="00670077">
            <w:pPr>
              <w:widowControl w:val="0"/>
              <w:jc w:val="center"/>
              <w:rPr>
                <w:rFonts w:ascii="GHEA Grapalat" w:hAnsi="GHEA Grapalat"/>
                <w:sz w:val="16"/>
                <w:szCs w:val="16"/>
              </w:rPr>
            </w:pPr>
          </w:p>
        </w:tc>
        <w:tc>
          <w:tcPr>
            <w:tcW w:w="846" w:type="dxa"/>
            <w:vAlign w:val="center"/>
          </w:tcPr>
          <w:p w14:paraId="7CD480A1" w14:textId="6B825CD6"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7F57A329" w14:textId="0BCB878F"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601B53B4" w14:textId="5A3711B3"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D071E5" w14:paraId="3297C30F" w14:textId="77777777" w:rsidTr="00670077">
        <w:trPr>
          <w:trHeight w:val="246"/>
          <w:jc w:val="center"/>
        </w:trPr>
        <w:tc>
          <w:tcPr>
            <w:tcW w:w="777" w:type="dxa"/>
            <w:vAlign w:val="center"/>
          </w:tcPr>
          <w:p w14:paraId="32392EB2" w14:textId="42A752C8" w:rsidR="00670077" w:rsidRPr="00131307"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56C136E2" w14:textId="181C53F2"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15311100</w:t>
            </w:r>
          </w:p>
        </w:tc>
        <w:tc>
          <w:tcPr>
            <w:tcW w:w="1276" w:type="dxa"/>
            <w:vAlign w:val="center"/>
          </w:tcPr>
          <w:p w14:paraId="4D635C3C" w14:textId="1AE4BCA3"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Картофель</w:t>
            </w:r>
          </w:p>
        </w:tc>
        <w:tc>
          <w:tcPr>
            <w:tcW w:w="1134" w:type="dxa"/>
            <w:vAlign w:val="center"/>
          </w:tcPr>
          <w:p w14:paraId="77D6455B"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722FB2E9" w14:textId="4813B8C1"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vAlign w:val="center"/>
          </w:tcPr>
          <w:p w14:paraId="2AEF826B" w14:textId="167D281A"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416AFA65" w14:textId="2E17DCEE" w:rsidR="00670077" w:rsidRPr="009432D0" w:rsidRDefault="00670077" w:rsidP="00670077">
            <w:pPr>
              <w:widowControl w:val="0"/>
              <w:jc w:val="center"/>
              <w:rPr>
                <w:rFonts w:ascii="GHEA Grapalat" w:hAnsi="GHEA Grapalat"/>
                <w:sz w:val="16"/>
                <w:szCs w:val="16"/>
              </w:rPr>
            </w:pPr>
          </w:p>
        </w:tc>
        <w:tc>
          <w:tcPr>
            <w:tcW w:w="992" w:type="dxa"/>
            <w:vAlign w:val="center"/>
          </w:tcPr>
          <w:p w14:paraId="4014BF05" w14:textId="645468BF"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304,2</w:t>
            </w:r>
          </w:p>
        </w:tc>
        <w:tc>
          <w:tcPr>
            <w:tcW w:w="855" w:type="dxa"/>
            <w:vAlign w:val="center"/>
          </w:tcPr>
          <w:p w14:paraId="76F103D8" w14:textId="70B7B53A" w:rsidR="00670077" w:rsidRPr="009432D0" w:rsidRDefault="00670077" w:rsidP="00670077">
            <w:pPr>
              <w:widowControl w:val="0"/>
              <w:jc w:val="center"/>
              <w:rPr>
                <w:rFonts w:ascii="GHEA Grapalat" w:hAnsi="GHEA Grapalat"/>
                <w:sz w:val="16"/>
                <w:szCs w:val="16"/>
              </w:rPr>
            </w:pPr>
          </w:p>
        </w:tc>
        <w:tc>
          <w:tcPr>
            <w:tcW w:w="846" w:type="dxa"/>
            <w:vAlign w:val="center"/>
          </w:tcPr>
          <w:p w14:paraId="172D7E4A" w14:textId="72BC085B"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4752AA6F" w14:textId="1A1C3A4A"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49613E17" w14:textId="0AAEEB61"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D071E5" w14:paraId="6ABA3CCB" w14:textId="77777777" w:rsidTr="00670077">
        <w:trPr>
          <w:trHeight w:val="246"/>
          <w:jc w:val="center"/>
        </w:trPr>
        <w:tc>
          <w:tcPr>
            <w:tcW w:w="777" w:type="dxa"/>
            <w:vAlign w:val="center"/>
          </w:tcPr>
          <w:p w14:paraId="26B90E04" w14:textId="281F90CF" w:rsidR="00670077" w:rsidRPr="00131307"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245B6C39" w14:textId="089D2B44"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15112150</w:t>
            </w:r>
          </w:p>
        </w:tc>
        <w:tc>
          <w:tcPr>
            <w:tcW w:w="1276" w:type="dxa"/>
            <w:vAlign w:val="center"/>
          </w:tcPr>
          <w:p w14:paraId="62538618" w14:textId="3B2C2F72"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Куриная грудка</w:t>
            </w:r>
          </w:p>
        </w:tc>
        <w:tc>
          <w:tcPr>
            <w:tcW w:w="1134" w:type="dxa"/>
            <w:vAlign w:val="center"/>
          </w:tcPr>
          <w:p w14:paraId="394C3A2F"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3C60F364" w14:textId="1A23547F"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vAlign w:val="center"/>
          </w:tcPr>
          <w:p w14:paraId="6E6626C1" w14:textId="5A782A23"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5FE9BBBD" w14:textId="7A086ACB" w:rsidR="00670077" w:rsidRPr="009432D0" w:rsidRDefault="00670077" w:rsidP="00670077">
            <w:pPr>
              <w:widowControl w:val="0"/>
              <w:jc w:val="center"/>
              <w:rPr>
                <w:rFonts w:ascii="GHEA Grapalat" w:hAnsi="GHEA Grapalat"/>
                <w:sz w:val="16"/>
                <w:szCs w:val="16"/>
              </w:rPr>
            </w:pPr>
          </w:p>
        </w:tc>
        <w:tc>
          <w:tcPr>
            <w:tcW w:w="992" w:type="dxa"/>
            <w:vAlign w:val="center"/>
          </w:tcPr>
          <w:p w14:paraId="24D424CB" w14:textId="534C1BA9"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234,0</w:t>
            </w:r>
          </w:p>
        </w:tc>
        <w:tc>
          <w:tcPr>
            <w:tcW w:w="855" w:type="dxa"/>
            <w:vAlign w:val="center"/>
          </w:tcPr>
          <w:p w14:paraId="79943F22" w14:textId="6A4F9E3A" w:rsidR="00670077" w:rsidRPr="009432D0" w:rsidRDefault="00670077" w:rsidP="00670077">
            <w:pPr>
              <w:widowControl w:val="0"/>
              <w:jc w:val="center"/>
              <w:rPr>
                <w:rFonts w:ascii="GHEA Grapalat" w:hAnsi="GHEA Grapalat"/>
                <w:sz w:val="16"/>
                <w:szCs w:val="16"/>
              </w:rPr>
            </w:pPr>
          </w:p>
        </w:tc>
        <w:tc>
          <w:tcPr>
            <w:tcW w:w="846" w:type="dxa"/>
            <w:vAlign w:val="center"/>
          </w:tcPr>
          <w:p w14:paraId="4746EED1" w14:textId="13841FC0"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07449E52" w14:textId="776C373D"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6E7A73D2" w14:textId="5D684F05"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D071E5" w14:paraId="2E633A9C" w14:textId="77777777" w:rsidTr="00670077">
        <w:trPr>
          <w:trHeight w:val="246"/>
          <w:jc w:val="center"/>
        </w:trPr>
        <w:tc>
          <w:tcPr>
            <w:tcW w:w="777" w:type="dxa"/>
            <w:vAlign w:val="center"/>
          </w:tcPr>
          <w:p w14:paraId="5632D8A2" w14:textId="5E0319FB" w:rsidR="00670077" w:rsidRPr="00131307"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77AD9ADC" w14:textId="3A3FA36D"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15811100</w:t>
            </w:r>
          </w:p>
        </w:tc>
        <w:tc>
          <w:tcPr>
            <w:tcW w:w="1276" w:type="dxa"/>
            <w:vAlign w:val="center"/>
          </w:tcPr>
          <w:p w14:paraId="5A1AEC39" w14:textId="0D249A28"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Хлеб</w:t>
            </w:r>
          </w:p>
        </w:tc>
        <w:tc>
          <w:tcPr>
            <w:tcW w:w="1134" w:type="dxa"/>
            <w:vAlign w:val="center"/>
          </w:tcPr>
          <w:p w14:paraId="55E51BC0"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516674CF" w14:textId="75B7B2F7"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характеристики продукции должны быть зарегистрированы и представлены при поставке продукции. Срок годности: выпекать в 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851" w:type="dxa"/>
            <w:vAlign w:val="center"/>
          </w:tcPr>
          <w:p w14:paraId="629BFDCB" w14:textId="4EF55F80"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1564315C" w14:textId="2FF5DDFD" w:rsidR="00670077" w:rsidRPr="009432D0" w:rsidRDefault="00670077" w:rsidP="00670077">
            <w:pPr>
              <w:widowControl w:val="0"/>
              <w:jc w:val="center"/>
              <w:rPr>
                <w:rFonts w:ascii="GHEA Grapalat" w:hAnsi="GHEA Grapalat"/>
                <w:sz w:val="16"/>
                <w:szCs w:val="16"/>
              </w:rPr>
            </w:pPr>
          </w:p>
        </w:tc>
        <w:tc>
          <w:tcPr>
            <w:tcW w:w="992" w:type="dxa"/>
            <w:vAlign w:val="center"/>
          </w:tcPr>
          <w:p w14:paraId="3FC65D61" w14:textId="5E6C3A4E"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1755,0</w:t>
            </w:r>
          </w:p>
        </w:tc>
        <w:tc>
          <w:tcPr>
            <w:tcW w:w="855" w:type="dxa"/>
            <w:vAlign w:val="center"/>
          </w:tcPr>
          <w:p w14:paraId="37F92C9A" w14:textId="0B760717" w:rsidR="00670077" w:rsidRPr="009432D0" w:rsidRDefault="00670077" w:rsidP="00670077">
            <w:pPr>
              <w:widowControl w:val="0"/>
              <w:jc w:val="center"/>
              <w:rPr>
                <w:rFonts w:ascii="GHEA Grapalat" w:hAnsi="GHEA Grapalat"/>
                <w:sz w:val="16"/>
                <w:szCs w:val="16"/>
              </w:rPr>
            </w:pPr>
          </w:p>
        </w:tc>
        <w:tc>
          <w:tcPr>
            <w:tcW w:w="846" w:type="dxa"/>
            <w:vAlign w:val="center"/>
          </w:tcPr>
          <w:p w14:paraId="6D30EC08" w14:textId="1F1DB5DB"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08DBD1D1" w14:textId="0D9011F4"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740CE968" w14:textId="3DCC1D4A"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D071E5" w14:paraId="63F9A650" w14:textId="77777777" w:rsidTr="00670077">
        <w:trPr>
          <w:trHeight w:val="246"/>
          <w:jc w:val="center"/>
        </w:trPr>
        <w:tc>
          <w:tcPr>
            <w:tcW w:w="777" w:type="dxa"/>
            <w:vAlign w:val="center"/>
          </w:tcPr>
          <w:p w14:paraId="426F1EAB" w14:textId="3808A8A5" w:rsidR="00670077" w:rsidRPr="00F820C1"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3BF84DE7" w14:textId="1C5EDB1D"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15616000</w:t>
            </w:r>
          </w:p>
        </w:tc>
        <w:tc>
          <w:tcPr>
            <w:tcW w:w="1276" w:type="dxa"/>
            <w:vAlign w:val="center"/>
          </w:tcPr>
          <w:p w14:paraId="3FD17135" w14:textId="771CB697"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Гречиха</w:t>
            </w:r>
          </w:p>
        </w:tc>
        <w:tc>
          <w:tcPr>
            <w:tcW w:w="1134" w:type="dxa"/>
            <w:vAlign w:val="center"/>
          </w:tcPr>
          <w:p w14:paraId="60F0D35F"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11E9CA8B" w14:textId="2359B3B4"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510BE09B" w14:textId="365D82B9"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4FB4774B" w14:textId="065210A6" w:rsidR="00670077" w:rsidRPr="009432D0" w:rsidRDefault="00670077" w:rsidP="00670077">
            <w:pPr>
              <w:widowControl w:val="0"/>
              <w:jc w:val="center"/>
              <w:rPr>
                <w:rFonts w:ascii="GHEA Grapalat" w:hAnsi="GHEA Grapalat"/>
                <w:sz w:val="16"/>
                <w:szCs w:val="16"/>
              </w:rPr>
            </w:pPr>
          </w:p>
        </w:tc>
        <w:tc>
          <w:tcPr>
            <w:tcW w:w="992" w:type="dxa"/>
            <w:vAlign w:val="center"/>
          </w:tcPr>
          <w:p w14:paraId="5951620B" w14:textId="6764DA98"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234,0</w:t>
            </w:r>
          </w:p>
        </w:tc>
        <w:tc>
          <w:tcPr>
            <w:tcW w:w="855" w:type="dxa"/>
            <w:vAlign w:val="center"/>
          </w:tcPr>
          <w:p w14:paraId="222B2C1F" w14:textId="49FAC609" w:rsidR="00670077" w:rsidRPr="009432D0" w:rsidRDefault="00670077" w:rsidP="00670077">
            <w:pPr>
              <w:widowControl w:val="0"/>
              <w:jc w:val="center"/>
              <w:rPr>
                <w:rFonts w:ascii="GHEA Grapalat" w:hAnsi="GHEA Grapalat"/>
                <w:sz w:val="16"/>
                <w:szCs w:val="16"/>
              </w:rPr>
            </w:pPr>
          </w:p>
        </w:tc>
        <w:tc>
          <w:tcPr>
            <w:tcW w:w="846" w:type="dxa"/>
            <w:vAlign w:val="center"/>
          </w:tcPr>
          <w:p w14:paraId="6D4858DB" w14:textId="2970FD95"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0B85C139" w14:textId="6B0D7B9B"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25525E55" w14:textId="5AEFB6D3"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D071E5" w14:paraId="143695C5" w14:textId="77777777" w:rsidTr="00670077">
        <w:trPr>
          <w:trHeight w:val="246"/>
          <w:jc w:val="center"/>
        </w:trPr>
        <w:tc>
          <w:tcPr>
            <w:tcW w:w="777" w:type="dxa"/>
            <w:vAlign w:val="center"/>
          </w:tcPr>
          <w:p w14:paraId="05218996" w14:textId="3F3AA273" w:rsidR="00670077" w:rsidRPr="00F820C1"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72A8052C" w14:textId="2E6E4E63"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3142510</w:t>
            </w:r>
          </w:p>
        </w:tc>
        <w:tc>
          <w:tcPr>
            <w:tcW w:w="1276" w:type="dxa"/>
            <w:vAlign w:val="center"/>
          </w:tcPr>
          <w:p w14:paraId="32DB6657" w14:textId="42315B3C"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Яйцо</w:t>
            </w:r>
          </w:p>
        </w:tc>
        <w:tc>
          <w:tcPr>
            <w:tcW w:w="1134" w:type="dxa"/>
            <w:vAlign w:val="center"/>
          </w:tcPr>
          <w:p w14:paraId="25F1ED1A"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68266A1B" w14:textId="77777777"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4D21BB96" w14:textId="24C178E2"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22264BBA" w14:textId="3C6CC926"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3233D711" w14:textId="15556CB3" w:rsidR="00670077" w:rsidRPr="009432D0" w:rsidRDefault="00670077" w:rsidP="00670077">
            <w:pPr>
              <w:widowControl w:val="0"/>
              <w:jc w:val="center"/>
              <w:rPr>
                <w:rFonts w:ascii="GHEA Grapalat" w:hAnsi="GHEA Grapalat"/>
                <w:sz w:val="16"/>
                <w:szCs w:val="16"/>
              </w:rPr>
            </w:pPr>
          </w:p>
        </w:tc>
        <w:tc>
          <w:tcPr>
            <w:tcW w:w="992" w:type="dxa"/>
            <w:vAlign w:val="center"/>
          </w:tcPr>
          <w:p w14:paraId="09CE7F5F" w14:textId="0EADC295"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4680,0</w:t>
            </w:r>
          </w:p>
        </w:tc>
        <w:tc>
          <w:tcPr>
            <w:tcW w:w="855" w:type="dxa"/>
            <w:vAlign w:val="center"/>
          </w:tcPr>
          <w:p w14:paraId="51F90AF8" w14:textId="348C2874" w:rsidR="00670077" w:rsidRPr="009432D0" w:rsidRDefault="00670077" w:rsidP="00670077">
            <w:pPr>
              <w:widowControl w:val="0"/>
              <w:jc w:val="center"/>
              <w:rPr>
                <w:rFonts w:ascii="GHEA Grapalat" w:hAnsi="GHEA Grapalat"/>
                <w:sz w:val="16"/>
                <w:szCs w:val="16"/>
              </w:rPr>
            </w:pPr>
          </w:p>
        </w:tc>
        <w:tc>
          <w:tcPr>
            <w:tcW w:w="846" w:type="dxa"/>
            <w:vAlign w:val="center"/>
          </w:tcPr>
          <w:p w14:paraId="5A26B36B" w14:textId="65526ED8"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19BDFC38" w14:textId="7F4BCB76"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2881BCD9" w14:textId="405D1268"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D071E5" w14:paraId="32A0467C" w14:textId="77777777" w:rsidTr="00670077">
        <w:trPr>
          <w:trHeight w:val="246"/>
          <w:jc w:val="center"/>
        </w:trPr>
        <w:tc>
          <w:tcPr>
            <w:tcW w:w="777" w:type="dxa"/>
            <w:vAlign w:val="center"/>
          </w:tcPr>
          <w:p w14:paraId="5766D1B2" w14:textId="4776EDD1" w:rsidR="00670077" w:rsidRPr="00F820C1"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1E877454" w14:textId="26150521"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15851100</w:t>
            </w:r>
          </w:p>
        </w:tc>
        <w:tc>
          <w:tcPr>
            <w:tcW w:w="1276" w:type="dxa"/>
            <w:vAlign w:val="center"/>
          </w:tcPr>
          <w:p w14:paraId="4D868C1D" w14:textId="7D5573BD"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Макаронные изделия</w:t>
            </w:r>
          </w:p>
        </w:tc>
        <w:tc>
          <w:tcPr>
            <w:tcW w:w="1134" w:type="dxa"/>
            <w:vAlign w:val="center"/>
          </w:tcPr>
          <w:p w14:paraId="3DBA06F5"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21519F11" w14:textId="77777777"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неотжатые.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022/2011.нормативам N 2-III-4.9-01-2010, а маркировка - статье 9 Закона РА "О безопасности пищевых продуктов".</w:t>
            </w:r>
          </w:p>
          <w:p w14:paraId="24A9B75A" w14:textId="2D473F3C" w:rsidR="00670077" w:rsidRPr="009432D0" w:rsidRDefault="00670077" w:rsidP="00670077">
            <w:pPr>
              <w:widowControl w:val="0"/>
              <w:jc w:val="center"/>
              <w:rPr>
                <w:rFonts w:ascii="GHEA Grapalat" w:hAnsi="GHEA Grapalat"/>
                <w:sz w:val="16"/>
                <w:szCs w:val="16"/>
              </w:rPr>
            </w:pPr>
          </w:p>
        </w:tc>
        <w:tc>
          <w:tcPr>
            <w:tcW w:w="851" w:type="dxa"/>
            <w:vAlign w:val="center"/>
          </w:tcPr>
          <w:p w14:paraId="1DEBC313" w14:textId="346D9DC2"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78A77F66" w14:textId="0937D1F1" w:rsidR="00670077" w:rsidRPr="009432D0" w:rsidRDefault="00670077" w:rsidP="00670077">
            <w:pPr>
              <w:widowControl w:val="0"/>
              <w:jc w:val="center"/>
              <w:rPr>
                <w:rFonts w:ascii="GHEA Grapalat" w:hAnsi="GHEA Grapalat"/>
                <w:sz w:val="16"/>
                <w:szCs w:val="16"/>
              </w:rPr>
            </w:pPr>
          </w:p>
        </w:tc>
        <w:tc>
          <w:tcPr>
            <w:tcW w:w="992" w:type="dxa"/>
            <w:vAlign w:val="center"/>
          </w:tcPr>
          <w:p w14:paraId="4CCF618B" w14:textId="3985C6D7"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234,0</w:t>
            </w:r>
          </w:p>
        </w:tc>
        <w:tc>
          <w:tcPr>
            <w:tcW w:w="855" w:type="dxa"/>
            <w:vAlign w:val="center"/>
          </w:tcPr>
          <w:p w14:paraId="4ADDE424" w14:textId="7FF8B42B" w:rsidR="00670077" w:rsidRPr="009432D0" w:rsidRDefault="00670077" w:rsidP="00670077">
            <w:pPr>
              <w:widowControl w:val="0"/>
              <w:jc w:val="center"/>
              <w:rPr>
                <w:rFonts w:ascii="GHEA Grapalat" w:hAnsi="GHEA Grapalat"/>
                <w:sz w:val="16"/>
                <w:szCs w:val="16"/>
              </w:rPr>
            </w:pPr>
          </w:p>
        </w:tc>
        <w:tc>
          <w:tcPr>
            <w:tcW w:w="846" w:type="dxa"/>
            <w:vAlign w:val="center"/>
          </w:tcPr>
          <w:p w14:paraId="3D862054" w14:textId="2EA43D44"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5D931BE4" w14:textId="19C96C46"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6FA1F0D0" w14:textId="5B80CCB9"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D071E5" w14:paraId="6602CE8C" w14:textId="77777777" w:rsidTr="00670077">
        <w:trPr>
          <w:trHeight w:val="246"/>
          <w:jc w:val="center"/>
        </w:trPr>
        <w:tc>
          <w:tcPr>
            <w:tcW w:w="777" w:type="dxa"/>
            <w:vAlign w:val="center"/>
          </w:tcPr>
          <w:p w14:paraId="20254629" w14:textId="388E552D" w:rsidR="00670077" w:rsidRPr="00F820C1"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510160E5" w14:textId="3AF182F2"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15331154</w:t>
            </w:r>
          </w:p>
        </w:tc>
        <w:tc>
          <w:tcPr>
            <w:tcW w:w="1276" w:type="dxa"/>
            <w:vAlign w:val="center"/>
          </w:tcPr>
          <w:p w14:paraId="3CEF0E67" w14:textId="648959FB"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Горох</w:t>
            </w:r>
          </w:p>
        </w:tc>
        <w:tc>
          <w:tcPr>
            <w:tcW w:w="1134" w:type="dxa"/>
            <w:vAlign w:val="center"/>
          </w:tcPr>
          <w:p w14:paraId="3A085DC2"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6E01BB3C" w14:textId="3F2F3617"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5378CBE1" w14:textId="6C49E4FB"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5C3263E8" w14:textId="1D1DB6A3" w:rsidR="00670077" w:rsidRPr="009432D0" w:rsidRDefault="00670077" w:rsidP="00670077">
            <w:pPr>
              <w:widowControl w:val="0"/>
              <w:jc w:val="center"/>
              <w:rPr>
                <w:rFonts w:ascii="GHEA Grapalat" w:hAnsi="GHEA Grapalat"/>
                <w:sz w:val="16"/>
                <w:szCs w:val="16"/>
              </w:rPr>
            </w:pPr>
          </w:p>
        </w:tc>
        <w:tc>
          <w:tcPr>
            <w:tcW w:w="992" w:type="dxa"/>
            <w:vAlign w:val="center"/>
          </w:tcPr>
          <w:p w14:paraId="142FAE13" w14:textId="502A9128"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117,0</w:t>
            </w:r>
          </w:p>
        </w:tc>
        <w:tc>
          <w:tcPr>
            <w:tcW w:w="855" w:type="dxa"/>
            <w:vAlign w:val="center"/>
          </w:tcPr>
          <w:p w14:paraId="0435CCDF" w14:textId="34127518" w:rsidR="00670077" w:rsidRPr="009432D0" w:rsidRDefault="00670077" w:rsidP="00670077">
            <w:pPr>
              <w:widowControl w:val="0"/>
              <w:jc w:val="center"/>
              <w:rPr>
                <w:rFonts w:ascii="GHEA Grapalat" w:hAnsi="GHEA Grapalat"/>
                <w:sz w:val="16"/>
                <w:szCs w:val="16"/>
              </w:rPr>
            </w:pPr>
          </w:p>
        </w:tc>
        <w:tc>
          <w:tcPr>
            <w:tcW w:w="846" w:type="dxa"/>
            <w:vAlign w:val="center"/>
          </w:tcPr>
          <w:p w14:paraId="1F0142CF" w14:textId="7AF4C030"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0E6CB0BB" w14:textId="6E163580"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7AC4ABE1" w14:textId="24CF8933"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9E7502" w14:paraId="45ACA177" w14:textId="77777777" w:rsidTr="00670077">
        <w:trPr>
          <w:trHeight w:val="246"/>
          <w:jc w:val="center"/>
        </w:trPr>
        <w:tc>
          <w:tcPr>
            <w:tcW w:w="777" w:type="dxa"/>
            <w:vAlign w:val="center"/>
          </w:tcPr>
          <w:p w14:paraId="6B0459AE" w14:textId="4766688D" w:rsidR="00670077" w:rsidRPr="00F820C1"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20F14772" w14:textId="5A134B55"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15331153</w:t>
            </w:r>
          </w:p>
        </w:tc>
        <w:tc>
          <w:tcPr>
            <w:tcW w:w="1276" w:type="dxa"/>
            <w:vAlign w:val="center"/>
          </w:tcPr>
          <w:p w14:paraId="634EB528" w14:textId="3AE30DF6"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Чечевица</w:t>
            </w:r>
          </w:p>
        </w:tc>
        <w:tc>
          <w:tcPr>
            <w:tcW w:w="1134" w:type="dxa"/>
            <w:vAlign w:val="center"/>
          </w:tcPr>
          <w:p w14:paraId="5D88AA14"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5EF1A658" w14:textId="1CCFAAFC"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ГОСТ 7066-2019, Чечевица продовольственная, трех видов, однородная, чистая,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77875914" w14:textId="69E2524A"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1E714FAD" w14:textId="17F459E4" w:rsidR="00670077" w:rsidRPr="009432D0" w:rsidRDefault="00670077" w:rsidP="00670077">
            <w:pPr>
              <w:widowControl w:val="0"/>
              <w:jc w:val="center"/>
              <w:rPr>
                <w:rFonts w:ascii="GHEA Grapalat" w:hAnsi="GHEA Grapalat"/>
                <w:sz w:val="16"/>
                <w:szCs w:val="16"/>
              </w:rPr>
            </w:pPr>
          </w:p>
        </w:tc>
        <w:tc>
          <w:tcPr>
            <w:tcW w:w="992" w:type="dxa"/>
            <w:vAlign w:val="center"/>
          </w:tcPr>
          <w:p w14:paraId="7C0A599D" w14:textId="4CC6C4CD"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117,0</w:t>
            </w:r>
          </w:p>
        </w:tc>
        <w:tc>
          <w:tcPr>
            <w:tcW w:w="855" w:type="dxa"/>
            <w:vAlign w:val="center"/>
          </w:tcPr>
          <w:p w14:paraId="341CDDF6" w14:textId="4322EC98" w:rsidR="00670077" w:rsidRPr="009432D0" w:rsidRDefault="00670077" w:rsidP="00670077">
            <w:pPr>
              <w:widowControl w:val="0"/>
              <w:jc w:val="center"/>
              <w:rPr>
                <w:rFonts w:ascii="GHEA Grapalat" w:hAnsi="GHEA Grapalat"/>
                <w:sz w:val="16"/>
                <w:szCs w:val="16"/>
              </w:rPr>
            </w:pPr>
          </w:p>
        </w:tc>
        <w:tc>
          <w:tcPr>
            <w:tcW w:w="846" w:type="dxa"/>
            <w:vAlign w:val="center"/>
          </w:tcPr>
          <w:p w14:paraId="527BFF02" w14:textId="6ADA4746"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79F2C4FE" w14:textId="650F56F9"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717C393C" w14:textId="51CE4507"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9E7502" w14:paraId="30446B8B" w14:textId="77777777" w:rsidTr="00670077">
        <w:trPr>
          <w:trHeight w:val="246"/>
          <w:jc w:val="center"/>
        </w:trPr>
        <w:tc>
          <w:tcPr>
            <w:tcW w:w="777" w:type="dxa"/>
            <w:vAlign w:val="center"/>
          </w:tcPr>
          <w:p w14:paraId="590E642A" w14:textId="77777777" w:rsidR="00670077" w:rsidRPr="00F820C1"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18259067" w14:textId="30EE4F75"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15541200</w:t>
            </w:r>
          </w:p>
        </w:tc>
        <w:tc>
          <w:tcPr>
            <w:tcW w:w="1276" w:type="dxa"/>
            <w:vAlign w:val="center"/>
          </w:tcPr>
          <w:p w14:paraId="74217D88" w14:textId="339B5D8D"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Сыр</w:t>
            </w:r>
          </w:p>
        </w:tc>
        <w:tc>
          <w:tcPr>
            <w:tcW w:w="1134" w:type="dxa"/>
            <w:vAlign w:val="center"/>
          </w:tcPr>
          <w:p w14:paraId="43D9BA80"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12D49027" w14:textId="65DF4456"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7FAADEDD" w14:textId="2A7BCA4F"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5934B50D" w14:textId="77777777" w:rsidR="00670077" w:rsidRPr="009432D0" w:rsidRDefault="00670077" w:rsidP="00670077">
            <w:pPr>
              <w:widowControl w:val="0"/>
              <w:jc w:val="center"/>
              <w:rPr>
                <w:rFonts w:ascii="GHEA Grapalat" w:hAnsi="GHEA Grapalat"/>
                <w:sz w:val="16"/>
                <w:szCs w:val="16"/>
              </w:rPr>
            </w:pPr>
          </w:p>
        </w:tc>
        <w:tc>
          <w:tcPr>
            <w:tcW w:w="992" w:type="dxa"/>
            <w:vAlign w:val="center"/>
          </w:tcPr>
          <w:p w14:paraId="56129BCC" w14:textId="34C9F7D2"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210,6</w:t>
            </w:r>
          </w:p>
        </w:tc>
        <w:tc>
          <w:tcPr>
            <w:tcW w:w="855" w:type="dxa"/>
            <w:vAlign w:val="center"/>
          </w:tcPr>
          <w:p w14:paraId="22EFC66A" w14:textId="77777777" w:rsidR="00670077" w:rsidRPr="009432D0" w:rsidRDefault="00670077" w:rsidP="00670077">
            <w:pPr>
              <w:widowControl w:val="0"/>
              <w:jc w:val="center"/>
              <w:rPr>
                <w:rFonts w:ascii="GHEA Grapalat" w:hAnsi="GHEA Grapalat"/>
                <w:sz w:val="16"/>
                <w:szCs w:val="16"/>
              </w:rPr>
            </w:pPr>
          </w:p>
        </w:tc>
        <w:tc>
          <w:tcPr>
            <w:tcW w:w="846" w:type="dxa"/>
            <w:vAlign w:val="center"/>
          </w:tcPr>
          <w:p w14:paraId="639B9A29" w14:textId="5C71786E"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637605F0" w14:textId="68D2FFED"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41CEA95F" w14:textId="7F05F2B3"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9E7502" w14:paraId="49BF5E75" w14:textId="77777777" w:rsidTr="00670077">
        <w:trPr>
          <w:trHeight w:val="246"/>
          <w:jc w:val="center"/>
        </w:trPr>
        <w:tc>
          <w:tcPr>
            <w:tcW w:w="777" w:type="dxa"/>
            <w:vAlign w:val="center"/>
          </w:tcPr>
          <w:p w14:paraId="46D1F2B9" w14:textId="77777777" w:rsidR="00670077" w:rsidRPr="00F820C1"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7F5973D4" w14:textId="449D1CF3"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15551600</w:t>
            </w:r>
          </w:p>
        </w:tc>
        <w:tc>
          <w:tcPr>
            <w:tcW w:w="1276" w:type="dxa"/>
            <w:vAlign w:val="center"/>
          </w:tcPr>
          <w:p w14:paraId="25BD76F1" w14:textId="6A60B320"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Йогурт</w:t>
            </w:r>
          </w:p>
        </w:tc>
        <w:tc>
          <w:tcPr>
            <w:tcW w:w="1134" w:type="dxa"/>
            <w:vAlign w:val="center"/>
          </w:tcPr>
          <w:p w14:paraId="7088B6D1"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47DA63C4" w14:textId="414D7953"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20322927" w14:textId="6A0D01FA"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3F617391" w14:textId="77777777" w:rsidR="00670077" w:rsidRPr="009432D0" w:rsidRDefault="00670077" w:rsidP="00670077">
            <w:pPr>
              <w:widowControl w:val="0"/>
              <w:jc w:val="center"/>
              <w:rPr>
                <w:rFonts w:ascii="GHEA Grapalat" w:hAnsi="GHEA Grapalat"/>
                <w:sz w:val="16"/>
                <w:szCs w:val="16"/>
              </w:rPr>
            </w:pPr>
          </w:p>
        </w:tc>
        <w:tc>
          <w:tcPr>
            <w:tcW w:w="992" w:type="dxa"/>
            <w:vAlign w:val="center"/>
          </w:tcPr>
          <w:p w14:paraId="189B5693" w14:textId="64BB8E5E"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140,4</w:t>
            </w:r>
          </w:p>
        </w:tc>
        <w:tc>
          <w:tcPr>
            <w:tcW w:w="855" w:type="dxa"/>
            <w:vAlign w:val="center"/>
          </w:tcPr>
          <w:p w14:paraId="1A54F12A" w14:textId="77777777" w:rsidR="00670077" w:rsidRPr="009432D0" w:rsidRDefault="00670077" w:rsidP="00670077">
            <w:pPr>
              <w:widowControl w:val="0"/>
              <w:jc w:val="center"/>
              <w:rPr>
                <w:rFonts w:ascii="GHEA Grapalat" w:hAnsi="GHEA Grapalat"/>
                <w:sz w:val="16"/>
                <w:szCs w:val="16"/>
              </w:rPr>
            </w:pPr>
          </w:p>
        </w:tc>
        <w:tc>
          <w:tcPr>
            <w:tcW w:w="846" w:type="dxa"/>
            <w:vAlign w:val="center"/>
          </w:tcPr>
          <w:p w14:paraId="47B48EBB" w14:textId="08260B53"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74D477CB" w14:textId="01B11EFD"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16049B1D" w14:textId="0F6DCF99"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70077" w:rsidRPr="009E7502" w14:paraId="19DE37D3" w14:textId="77777777" w:rsidTr="00670077">
        <w:trPr>
          <w:trHeight w:val="246"/>
          <w:jc w:val="center"/>
        </w:trPr>
        <w:tc>
          <w:tcPr>
            <w:tcW w:w="777" w:type="dxa"/>
            <w:vAlign w:val="center"/>
          </w:tcPr>
          <w:p w14:paraId="31598D37" w14:textId="77777777" w:rsidR="00670077" w:rsidRPr="00F820C1" w:rsidRDefault="00670077" w:rsidP="00670077">
            <w:pPr>
              <w:pStyle w:val="ListParagraph"/>
              <w:widowControl w:val="0"/>
              <w:numPr>
                <w:ilvl w:val="0"/>
                <w:numId w:val="29"/>
              </w:numPr>
              <w:rPr>
                <w:rFonts w:ascii="GHEA Grapalat" w:hAnsi="GHEA Grapalat"/>
                <w:sz w:val="16"/>
                <w:szCs w:val="16"/>
              </w:rPr>
            </w:pPr>
          </w:p>
        </w:tc>
        <w:tc>
          <w:tcPr>
            <w:tcW w:w="1907" w:type="dxa"/>
            <w:vAlign w:val="center"/>
          </w:tcPr>
          <w:p w14:paraId="538B3DF0" w14:textId="0E972F3E"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15333100</w:t>
            </w:r>
          </w:p>
        </w:tc>
        <w:tc>
          <w:tcPr>
            <w:tcW w:w="1276" w:type="dxa"/>
            <w:vAlign w:val="center"/>
          </w:tcPr>
          <w:p w14:paraId="1FD3FA8E" w14:textId="1AC4C8B7"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Томатная паста</w:t>
            </w:r>
          </w:p>
        </w:tc>
        <w:tc>
          <w:tcPr>
            <w:tcW w:w="1134" w:type="dxa"/>
            <w:vAlign w:val="center"/>
          </w:tcPr>
          <w:p w14:paraId="223FCF50" w14:textId="77777777" w:rsidR="00670077" w:rsidRPr="009432D0" w:rsidRDefault="00670077" w:rsidP="00670077">
            <w:pPr>
              <w:widowControl w:val="0"/>
              <w:jc w:val="center"/>
              <w:rPr>
                <w:rFonts w:ascii="GHEA Grapalat" w:hAnsi="GHEA Grapalat"/>
                <w:sz w:val="16"/>
                <w:szCs w:val="16"/>
              </w:rPr>
            </w:pPr>
          </w:p>
        </w:tc>
        <w:tc>
          <w:tcPr>
            <w:tcW w:w="3827" w:type="dxa"/>
            <w:vAlign w:val="center"/>
          </w:tcPr>
          <w:p w14:paraId="0500EC9C" w14:textId="54343613"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0F81C729" w14:textId="1011C664"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кг</w:t>
            </w:r>
          </w:p>
        </w:tc>
        <w:tc>
          <w:tcPr>
            <w:tcW w:w="1134" w:type="dxa"/>
            <w:vAlign w:val="center"/>
          </w:tcPr>
          <w:p w14:paraId="00C22300" w14:textId="77777777" w:rsidR="00670077" w:rsidRPr="009432D0" w:rsidRDefault="00670077" w:rsidP="00670077">
            <w:pPr>
              <w:widowControl w:val="0"/>
              <w:jc w:val="center"/>
              <w:rPr>
                <w:rFonts w:ascii="GHEA Grapalat" w:hAnsi="GHEA Grapalat"/>
                <w:sz w:val="16"/>
                <w:szCs w:val="16"/>
              </w:rPr>
            </w:pPr>
          </w:p>
        </w:tc>
        <w:tc>
          <w:tcPr>
            <w:tcW w:w="992" w:type="dxa"/>
            <w:vAlign w:val="center"/>
          </w:tcPr>
          <w:p w14:paraId="32C565D5" w14:textId="779349CA" w:rsidR="00670077" w:rsidRPr="00670077" w:rsidRDefault="00670077" w:rsidP="00670077">
            <w:pPr>
              <w:widowControl w:val="0"/>
              <w:jc w:val="center"/>
              <w:rPr>
                <w:rFonts w:ascii="GHEA Grapalat" w:hAnsi="GHEA Grapalat"/>
                <w:sz w:val="16"/>
                <w:szCs w:val="16"/>
              </w:rPr>
            </w:pPr>
            <w:r w:rsidRPr="00670077">
              <w:rPr>
                <w:rFonts w:ascii="GHEA Grapalat" w:hAnsi="GHEA Grapalat"/>
                <w:sz w:val="16"/>
                <w:szCs w:val="16"/>
              </w:rPr>
              <w:t>28,1</w:t>
            </w:r>
          </w:p>
        </w:tc>
        <w:tc>
          <w:tcPr>
            <w:tcW w:w="855" w:type="dxa"/>
            <w:vAlign w:val="center"/>
          </w:tcPr>
          <w:p w14:paraId="59E06403" w14:textId="77777777" w:rsidR="00670077" w:rsidRPr="009432D0" w:rsidRDefault="00670077" w:rsidP="00670077">
            <w:pPr>
              <w:widowControl w:val="0"/>
              <w:jc w:val="center"/>
              <w:rPr>
                <w:rFonts w:ascii="GHEA Grapalat" w:hAnsi="GHEA Grapalat"/>
                <w:sz w:val="16"/>
                <w:szCs w:val="16"/>
              </w:rPr>
            </w:pPr>
          </w:p>
        </w:tc>
        <w:tc>
          <w:tcPr>
            <w:tcW w:w="846" w:type="dxa"/>
            <w:vAlign w:val="center"/>
          </w:tcPr>
          <w:p w14:paraId="10699EF2" w14:textId="368D3031"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Джрарат район 5, г.Раздан</w:t>
            </w:r>
          </w:p>
        </w:tc>
        <w:tc>
          <w:tcPr>
            <w:tcW w:w="801" w:type="dxa"/>
            <w:vAlign w:val="center"/>
          </w:tcPr>
          <w:p w14:paraId="3F036F99" w14:textId="02FE7501"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по желанию заказчика</w:t>
            </w:r>
          </w:p>
        </w:tc>
        <w:tc>
          <w:tcPr>
            <w:tcW w:w="1467" w:type="dxa"/>
            <w:vAlign w:val="center"/>
          </w:tcPr>
          <w:p w14:paraId="01DD1794" w14:textId="6110B3B2" w:rsidR="00670077" w:rsidRPr="009432D0" w:rsidRDefault="00670077" w:rsidP="00670077">
            <w:pPr>
              <w:widowControl w:val="0"/>
              <w:jc w:val="center"/>
              <w:rPr>
                <w:rFonts w:ascii="GHEA Grapalat" w:hAnsi="GHEA Grapalat"/>
                <w:sz w:val="16"/>
                <w:szCs w:val="16"/>
              </w:rPr>
            </w:pPr>
            <w:r w:rsidRPr="009432D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bl>
    <w:p w14:paraId="6FA6CBC1" w14:textId="77777777" w:rsidR="004E618C" w:rsidRDefault="004E618C" w:rsidP="004E618C">
      <w:pPr>
        <w:widowControl w:val="0"/>
        <w:jc w:val="both"/>
        <w:rPr>
          <w:rFonts w:ascii="GHEA Grapalat" w:hAnsi="GHEA Grapalat"/>
          <w:color w:val="FF0000"/>
          <w:sz w:val="16"/>
          <w:szCs w:val="16"/>
        </w:rPr>
      </w:pPr>
    </w:p>
    <w:p w14:paraId="72617480" w14:textId="77777777" w:rsidR="004E618C" w:rsidRDefault="004E618C" w:rsidP="004E618C">
      <w:pPr>
        <w:widowControl w:val="0"/>
        <w:jc w:val="both"/>
        <w:rPr>
          <w:rFonts w:ascii="GHEA Grapalat" w:hAnsi="GHEA Grapalat"/>
          <w:color w:val="FF0000"/>
          <w:sz w:val="16"/>
          <w:szCs w:val="16"/>
        </w:rPr>
      </w:pPr>
    </w:p>
    <w:p w14:paraId="0E2E2F9A" w14:textId="77777777" w:rsidR="00670077" w:rsidRPr="00163025" w:rsidRDefault="00670077" w:rsidP="00670077">
      <w:pPr>
        <w:widowControl w:val="0"/>
        <w:jc w:val="both"/>
        <w:rPr>
          <w:rFonts w:ascii="GHEA Grapalat" w:hAnsi="GHEA Grapalat"/>
          <w:color w:val="FF0000"/>
          <w:sz w:val="16"/>
          <w:szCs w:val="16"/>
        </w:rPr>
      </w:pPr>
      <w:r w:rsidRPr="00163025">
        <w:rPr>
          <w:rFonts w:ascii="GHEA Grapalat" w:hAnsi="GHEA Grapalat"/>
          <w:color w:val="FF0000"/>
          <w:sz w:val="16"/>
          <w:szCs w:val="16"/>
        </w:rPr>
        <w:t>Безопасность, упаковка и маркировка.</w:t>
      </w:r>
    </w:p>
    <w:p w14:paraId="1CE4DAF3" w14:textId="77777777" w:rsidR="00670077" w:rsidRPr="00163025" w:rsidRDefault="00670077" w:rsidP="00670077">
      <w:pPr>
        <w:widowControl w:val="0"/>
        <w:jc w:val="both"/>
        <w:rPr>
          <w:rFonts w:ascii="GHEA Grapalat" w:hAnsi="GHEA Grapalat"/>
          <w:sz w:val="16"/>
          <w:szCs w:val="16"/>
        </w:rPr>
      </w:pPr>
      <w:r w:rsidRPr="00163025">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12B05201" w14:textId="77777777" w:rsidR="00670077" w:rsidRPr="00163025" w:rsidRDefault="00670077" w:rsidP="00670077">
      <w:pPr>
        <w:widowControl w:val="0"/>
        <w:jc w:val="both"/>
        <w:rPr>
          <w:rFonts w:ascii="GHEA Grapalat" w:hAnsi="GHEA Grapalat"/>
          <w:sz w:val="16"/>
          <w:szCs w:val="16"/>
        </w:rPr>
      </w:pPr>
      <w:r w:rsidRPr="00163025">
        <w:rPr>
          <w:rFonts w:ascii="GHEA Grapalat" w:hAnsi="GHEA Grapalat"/>
          <w:sz w:val="16"/>
          <w:szCs w:val="16"/>
        </w:rPr>
        <w:t>• Соблюдение «Пищевых продуктов в части их маркировки» (ТС 022/2011), утвержденного Решением Комиссии Таможенного союза от 9 декабря 2011 г. № 881</w:t>
      </w:r>
    </w:p>
    <w:p w14:paraId="1146ACE9" w14:textId="77777777" w:rsidR="00670077" w:rsidRPr="00163025" w:rsidRDefault="00670077" w:rsidP="00670077">
      <w:pPr>
        <w:widowControl w:val="0"/>
        <w:jc w:val="both"/>
        <w:rPr>
          <w:rFonts w:ascii="GHEA Grapalat" w:hAnsi="GHEA Grapalat"/>
          <w:sz w:val="16"/>
          <w:szCs w:val="16"/>
        </w:rPr>
      </w:pPr>
      <w:r w:rsidRPr="00163025">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5F641121" w14:textId="77777777" w:rsidR="00670077" w:rsidRPr="00163025" w:rsidRDefault="00670077" w:rsidP="00670077">
      <w:pPr>
        <w:widowControl w:val="0"/>
        <w:jc w:val="both"/>
        <w:rPr>
          <w:rFonts w:ascii="GHEA Grapalat" w:hAnsi="GHEA Grapalat"/>
          <w:sz w:val="16"/>
          <w:szCs w:val="16"/>
        </w:rPr>
      </w:pPr>
      <w:r w:rsidRPr="00163025">
        <w:rPr>
          <w:rFonts w:ascii="GHEA Grapalat" w:hAnsi="GHEA Grapalat"/>
          <w:sz w:val="16"/>
          <w:szCs w:val="16"/>
        </w:rPr>
        <w:t>• Соблюдение статьи 9 Закона РА «О безопасности пищевых продуктов»</w:t>
      </w:r>
    </w:p>
    <w:p w14:paraId="1CF1F875" w14:textId="77777777" w:rsidR="00670077" w:rsidRPr="00163025" w:rsidRDefault="00670077" w:rsidP="00670077">
      <w:pPr>
        <w:widowControl w:val="0"/>
        <w:jc w:val="both"/>
        <w:rPr>
          <w:rFonts w:ascii="GHEA Grapalat" w:hAnsi="GHEA Grapalat"/>
          <w:color w:val="FF0000"/>
          <w:sz w:val="16"/>
          <w:szCs w:val="16"/>
        </w:rPr>
      </w:pPr>
      <w:r w:rsidRPr="00163025">
        <w:rPr>
          <w:rFonts w:ascii="GHEA Grapalat" w:hAnsi="GHEA Grapalat"/>
          <w:color w:val="FF0000"/>
          <w:sz w:val="16"/>
          <w:szCs w:val="16"/>
        </w:rPr>
        <w:t>Обязательные требования к поставке:</w:t>
      </w:r>
    </w:p>
    <w:p w14:paraId="09D54F56" w14:textId="77777777" w:rsidR="00670077" w:rsidRPr="00163025" w:rsidRDefault="00670077" w:rsidP="00670077">
      <w:pPr>
        <w:widowControl w:val="0"/>
        <w:jc w:val="both"/>
        <w:rPr>
          <w:rFonts w:ascii="GHEA Grapalat" w:hAnsi="GHEA Grapalat"/>
          <w:sz w:val="16"/>
          <w:szCs w:val="16"/>
        </w:rPr>
      </w:pPr>
      <w:r w:rsidRPr="00163025">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57515DDF" w14:textId="77777777" w:rsidR="00670077" w:rsidRPr="00163025" w:rsidRDefault="00670077" w:rsidP="00670077">
      <w:pPr>
        <w:widowControl w:val="0"/>
        <w:jc w:val="both"/>
        <w:rPr>
          <w:rFonts w:ascii="GHEA Grapalat" w:hAnsi="GHEA Grapalat"/>
          <w:sz w:val="16"/>
          <w:szCs w:val="16"/>
        </w:rPr>
      </w:pPr>
      <w:r w:rsidRPr="00163025">
        <w:rPr>
          <w:rFonts w:ascii="GHEA Grapalat" w:hAnsi="GHEA Grapalat"/>
          <w:sz w:val="16"/>
          <w:szCs w:val="16"/>
        </w:rPr>
        <w:t>• Доставка заказанной группы товаров осуществляется в течение рабочего дня с 9:00 до 16:00.</w:t>
      </w:r>
    </w:p>
    <w:p w14:paraId="678B26BA" w14:textId="77777777" w:rsidR="00670077" w:rsidRPr="00163025" w:rsidRDefault="00670077" w:rsidP="00670077">
      <w:pPr>
        <w:widowControl w:val="0"/>
        <w:jc w:val="both"/>
        <w:rPr>
          <w:rFonts w:ascii="GHEA Grapalat" w:hAnsi="GHEA Grapalat"/>
          <w:sz w:val="16"/>
          <w:szCs w:val="16"/>
        </w:rPr>
      </w:pPr>
      <w:r w:rsidRPr="00163025">
        <w:rPr>
          <w:rFonts w:ascii="GHEA Grapalat" w:hAnsi="GHEA Grapalat"/>
          <w:sz w:val="16"/>
          <w:szCs w:val="16"/>
        </w:rPr>
        <w:t xml:space="preserve">  • Поставка йогурта осуществляется в течение 1 недели</w:t>
      </w:r>
      <w:r w:rsidRPr="00163025">
        <w:rPr>
          <w:rFonts w:ascii="GHEA Grapalat" w:hAnsi="GHEA Grapalat"/>
          <w:b/>
          <w:bCs/>
          <w:sz w:val="16"/>
          <w:szCs w:val="16"/>
        </w:rPr>
        <w:t>.</w:t>
      </w:r>
    </w:p>
    <w:p w14:paraId="43212821" w14:textId="2A72B8F4" w:rsidR="004E618C" w:rsidRDefault="004E618C" w:rsidP="004E618C">
      <w:pPr>
        <w:widowControl w:val="0"/>
        <w:jc w:val="both"/>
        <w:rPr>
          <w:rFonts w:ascii="GHEA Grapalat" w:hAnsi="GHEA Grapalat"/>
          <w:sz w:val="16"/>
          <w:szCs w:val="16"/>
        </w:rPr>
      </w:pPr>
    </w:p>
    <w:p w14:paraId="21E067F8" w14:textId="77777777" w:rsidR="00EE29CD" w:rsidRPr="00D071E5" w:rsidRDefault="00EE29CD" w:rsidP="00EE29CD">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26012C48" w14:textId="77777777" w:rsidR="00071D1C" w:rsidRPr="00D071E5" w:rsidRDefault="00071D1C" w:rsidP="00783694">
            <w:pPr>
              <w:widowControl w:val="0"/>
              <w:jc w:val="center"/>
              <w:rPr>
                <w:rFonts w:ascii="GHEA Grapalat" w:hAnsi="GHEA Grapalat" w:cs="Sylfaen"/>
                <w:b/>
                <w:bCs/>
              </w:rPr>
            </w:pPr>
            <w:r w:rsidRPr="00D071E5">
              <w:rPr>
                <w:rFonts w:ascii="GHEA Grapalat" w:hAnsi="GHEA Grapalat"/>
                <w:b/>
              </w:rPr>
              <w:t>ПОКУПАТЕЛЬ</w:t>
            </w: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239D0B05" w14:textId="77777777" w:rsidR="00071D1C" w:rsidRPr="00D071E5" w:rsidRDefault="00071D1C" w:rsidP="00B46D58">
            <w:pPr>
              <w:widowControl w:val="0"/>
              <w:jc w:val="center"/>
              <w:rPr>
                <w:rFonts w:ascii="GHEA Grapalat" w:hAnsi="GHEA Grapalat" w:cs="Sylfaen"/>
                <w:b/>
                <w:bCs/>
              </w:rPr>
            </w:pPr>
            <w:r w:rsidRPr="00D071E5">
              <w:rPr>
                <w:rFonts w:ascii="GHEA Grapalat" w:hAnsi="GHEA Grapalat"/>
                <w:b/>
              </w:rPr>
              <w:t>ПРОДАВЕЦ</w:t>
            </w: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8E7947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rPr>
        <w:br w:type="page"/>
      </w:r>
      <w:r w:rsidRPr="00D071E5">
        <w:rPr>
          <w:rFonts w:ascii="GHEA Grapalat" w:hAnsi="GHEA Grapalat"/>
          <w:i/>
        </w:rPr>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FootnoteReference"/>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51"/>
        <w:gridCol w:w="1685"/>
        <w:gridCol w:w="960"/>
        <w:gridCol w:w="979"/>
        <w:gridCol w:w="692"/>
        <w:gridCol w:w="837"/>
        <w:gridCol w:w="535"/>
        <w:gridCol w:w="606"/>
        <w:gridCol w:w="698"/>
        <w:gridCol w:w="823"/>
        <w:gridCol w:w="893"/>
        <w:gridCol w:w="849"/>
        <w:gridCol w:w="962"/>
        <w:gridCol w:w="851"/>
        <w:gridCol w:w="789"/>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37024B">
        <w:trPr>
          <w:trHeight w:val="747"/>
          <w:jc w:val="center"/>
        </w:trPr>
        <w:tc>
          <w:tcPr>
            <w:tcW w:w="1695"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51"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5"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4" w:type="dxa"/>
            <w:gridSpan w:val="13"/>
            <w:vAlign w:val="center"/>
          </w:tcPr>
          <w:p w14:paraId="2B1320DA" w14:textId="07173D8A"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670077" w:rsidRPr="00670077">
              <w:rPr>
                <w:rFonts w:ascii="GHEA Grapalat" w:hAnsi="GHEA Grapalat"/>
                <w:sz w:val="16"/>
                <w:szCs w:val="16"/>
              </w:rPr>
              <w:t>6</w:t>
            </w:r>
            <w:r w:rsidR="00E67FD5" w:rsidRPr="00D071E5">
              <w:rPr>
                <w:rFonts w:ascii="GHEA Grapalat" w:hAnsi="GHEA Grapalat"/>
                <w:sz w:val="16"/>
                <w:szCs w:val="16"/>
              </w:rPr>
              <w:t>г., по месяцам, в том числе</w:t>
            </w:r>
            <w:r w:rsidR="00E67FD5" w:rsidRPr="00D071E5">
              <w:rPr>
                <w:rStyle w:val="FootnoteReference"/>
                <w:rFonts w:ascii="GHEA Grapalat" w:hAnsi="GHEA Grapalat"/>
                <w:sz w:val="16"/>
                <w:szCs w:val="16"/>
              </w:rPr>
              <w:footnoteReference w:customMarkFollows="1" w:id="24"/>
              <w:t>**</w:t>
            </w:r>
          </w:p>
        </w:tc>
      </w:tr>
      <w:tr w:rsidR="00B138F3" w:rsidRPr="00D071E5" w14:paraId="46EC5449" w14:textId="77777777" w:rsidTr="0037024B">
        <w:trPr>
          <w:trHeight w:val="594"/>
          <w:jc w:val="center"/>
        </w:trPr>
        <w:tc>
          <w:tcPr>
            <w:tcW w:w="1695" w:type="dxa"/>
          </w:tcPr>
          <w:p w14:paraId="0A5BDA14" w14:textId="77777777" w:rsidR="00071D1C" w:rsidRPr="00D071E5" w:rsidRDefault="00071D1C" w:rsidP="00B46D58">
            <w:pPr>
              <w:widowControl w:val="0"/>
              <w:jc w:val="center"/>
              <w:rPr>
                <w:rFonts w:ascii="GHEA Grapalat" w:hAnsi="GHEA Grapalat"/>
                <w:sz w:val="16"/>
                <w:szCs w:val="16"/>
              </w:rPr>
            </w:pPr>
          </w:p>
        </w:tc>
        <w:tc>
          <w:tcPr>
            <w:tcW w:w="2051" w:type="dxa"/>
          </w:tcPr>
          <w:p w14:paraId="00C9E56B" w14:textId="77777777" w:rsidR="00071D1C" w:rsidRPr="00D071E5" w:rsidRDefault="00071D1C" w:rsidP="00B46D58">
            <w:pPr>
              <w:widowControl w:val="0"/>
              <w:jc w:val="center"/>
              <w:rPr>
                <w:rFonts w:ascii="GHEA Grapalat" w:hAnsi="GHEA Grapalat"/>
                <w:sz w:val="16"/>
                <w:szCs w:val="16"/>
              </w:rPr>
            </w:pPr>
          </w:p>
        </w:tc>
        <w:tc>
          <w:tcPr>
            <w:tcW w:w="1685" w:type="dxa"/>
          </w:tcPr>
          <w:p w14:paraId="5C72FD88" w14:textId="77777777" w:rsidR="00071D1C" w:rsidRPr="00D071E5" w:rsidRDefault="00071D1C" w:rsidP="00B46D58">
            <w:pPr>
              <w:widowControl w:val="0"/>
              <w:jc w:val="center"/>
              <w:rPr>
                <w:rFonts w:ascii="GHEA Grapalat" w:hAnsi="GHEA Grapalat"/>
                <w:sz w:val="16"/>
                <w:szCs w:val="16"/>
              </w:rPr>
            </w:pPr>
          </w:p>
        </w:tc>
        <w:tc>
          <w:tcPr>
            <w:tcW w:w="960"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9"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35"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3"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2"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9"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670077" w:rsidRPr="00D071E5" w14:paraId="6F8E6B38" w14:textId="77777777" w:rsidTr="00264346">
        <w:trPr>
          <w:trHeight w:val="404"/>
          <w:jc w:val="center"/>
        </w:trPr>
        <w:tc>
          <w:tcPr>
            <w:tcW w:w="1695" w:type="dxa"/>
            <w:vAlign w:val="center"/>
          </w:tcPr>
          <w:p w14:paraId="1B7ADA11" w14:textId="4DDC6D32" w:rsidR="00670077" w:rsidRPr="00F820C1" w:rsidRDefault="00670077" w:rsidP="00670077">
            <w:pPr>
              <w:pStyle w:val="ListParagraph"/>
              <w:widowControl w:val="0"/>
              <w:numPr>
                <w:ilvl w:val="0"/>
                <w:numId w:val="30"/>
              </w:numPr>
              <w:jc w:val="center"/>
              <w:rPr>
                <w:rFonts w:ascii="GHEA Grapalat" w:hAnsi="GHEA Grapalat"/>
                <w:sz w:val="20"/>
                <w:szCs w:val="20"/>
                <w:lang w:val="en-US"/>
              </w:rPr>
            </w:pPr>
          </w:p>
        </w:tc>
        <w:tc>
          <w:tcPr>
            <w:tcW w:w="2051" w:type="dxa"/>
            <w:vAlign w:val="center"/>
          </w:tcPr>
          <w:p w14:paraId="530C8043" w14:textId="453B578B" w:rsidR="00670077" w:rsidRPr="00E627E0" w:rsidRDefault="00670077" w:rsidP="00670077">
            <w:pPr>
              <w:widowControl w:val="0"/>
              <w:jc w:val="center"/>
              <w:rPr>
                <w:rFonts w:ascii="GHEA Grapalat" w:hAnsi="GHEA Grapalat"/>
                <w:sz w:val="18"/>
                <w:szCs w:val="18"/>
              </w:rPr>
            </w:pPr>
            <w:r w:rsidRPr="00670077">
              <w:rPr>
                <w:rFonts w:ascii="GHEA Grapalat" w:hAnsi="GHEA Grapalat"/>
                <w:sz w:val="16"/>
                <w:szCs w:val="16"/>
              </w:rPr>
              <w:t>15872400</w:t>
            </w:r>
          </w:p>
        </w:tc>
        <w:tc>
          <w:tcPr>
            <w:tcW w:w="1685" w:type="dxa"/>
            <w:vAlign w:val="center"/>
          </w:tcPr>
          <w:p w14:paraId="21A16C20" w14:textId="6D21431B" w:rsidR="00670077" w:rsidRPr="00D071E5" w:rsidRDefault="00670077" w:rsidP="00670077">
            <w:pPr>
              <w:widowControl w:val="0"/>
              <w:jc w:val="center"/>
              <w:rPr>
                <w:rFonts w:ascii="GHEA Grapalat" w:hAnsi="GHEA Grapalat"/>
                <w:b/>
                <w:sz w:val="20"/>
                <w:szCs w:val="20"/>
              </w:rPr>
            </w:pPr>
            <w:r w:rsidRPr="009432D0">
              <w:rPr>
                <w:rFonts w:ascii="GHEA Grapalat" w:hAnsi="GHEA Grapalat"/>
                <w:sz w:val="16"/>
                <w:szCs w:val="16"/>
              </w:rPr>
              <w:t>Соль</w:t>
            </w:r>
          </w:p>
        </w:tc>
        <w:tc>
          <w:tcPr>
            <w:tcW w:w="960" w:type="dxa"/>
            <w:vAlign w:val="center"/>
          </w:tcPr>
          <w:p w14:paraId="48BDBCAD" w14:textId="3E9BE55E" w:rsidR="00670077" w:rsidRPr="00D071E5" w:rsidRDefault="00670077" w:rsidP="00670077">
            <w:pPr>
              <w:widowControl w:val="0"/>
              <w:jc w:val="center"/>
              <w:rPr>
                <w:rFonts w:ascii="GHEA Grapalat" w:hAnsi="GHEA Grapalat"/>
                <w:sz w:val="16"/>
                <w:szCs w:val="16"/>
              </w:rPr>
            </w:pPr>
          </w:p>
        </w:tc>
        <w:tc>
          <w:tcPr>
            <w:tcW w:w="979" w:type="dxa"/>
            <w:vAlign w:val="center"/>
          </w:tcPr>
          <w:p w14:paraId="31FC0367" w14:textId="7DBB21F5" w:rsidR="00670077" w:rsidRPr="00D071E5" w:rsidRDefault="00670077" w:rsidP="00670077">
            <w:pPr>
              <w:widowControl w:val="0"/>
              <w:jc w:val="center"/>
              <w:rPr>
                <w:rFonts w:ascii="GHEA Grapalat" w:hAnsi="GHEA Grapalat"/>
                <w:sz w:val="16"/>
                <w:szCs w:val="16"/>
              </w:rPr>
            </w:pPr>
          </w:p>
        </w:tc>
        <w:tc>
          <w:tcPr>
            <w:tcW w:w="692" w:type="dxa"/>
            <w:vAlign w:val="center"/>
          </w:tcPr>
          <w:p w14:paraId="2C1B55FE" w14:textId="0F12B9E7" w:rsidR="00670077" w:rsidRPr="00D071E5" w:rsidRDefault="00670077" w:rsidP="00670077">
            <w:pPr>
              <w:widowControl w:val="0"/>
              <w:jc w:val="center"/>
              <w:rPr>
                <w:rFonts w:ascii="GHEA Grapalat" w:hAnsi="GHEA Grapalat" w:cs="Arial"/>
                <w:sz w:val="16"/>
                <w:szCs w:val="16"/>
              </w:rPr>
            </w:pPr>
          </w:p>
        </w:tc>
        <w:tc>
          <w:tcPr>
            <w:tcW w:w="837" w:type="dxa"/>
            <w:vAlign w:val="center"/>
          </w:tcPr>
          <w:p w14:paraId="2FBEC75E" w14:textId="5C729D2C" w:rsidR="00670077" w:rsidRPr="00D071E5" w:rsidRDefault="00670077" w:rsidP="00670077">
            <w:pPr>
              <w:widowControl w:val="0"/>
              <w:jc w:val="center"/>
              <w:rPr>
                <w:rFonts w:ascii="GHEA Grapalat" w:hAnsi="GHEA Grapalat" w:cs="Arial"/>
                <w:sz w:val="16"/>
                <w:szCs w:val="16"/>
              </w:rPr>
            </w:pPr>
          </w:p>
        </w:tc>
        <w:tc>
          <w:tcPr>
            <w:tcW w:w="535" w:type="dxa"/>
            <w:vAlign w:val="center"/>
          </w:tcPr>
          <w:p w14:paraId="44F32FAC" w14:textId="34047B0D" w:rsidR="00670077" w:rsidRPr="00D071E5" w:rsidRDefault="00670077" w:rsidP="00670077">
            <w:pPr>
              <w:widowControl w:val="0"/>
              <w:jc w:val="center"/>
              <w:rPr>
                <w:rFonts w:ascii="GHEA Grapalat" w:hAnsi="GHEA Grapalat" w:cs="Arial"/>
                <w:sz w:val="16"/>
                <w:szCs w:val="16"/>
              </w:rPr>
            </w:pPr>
          </w:p>
        </w:tc>
        <w:tc>
          <w:tcPr>
            <w:tcW w:w="606" w:type="dxa"/>
            <w:vAlign w:val="center"/>
          </w:tcPr>
          <w:p w14:paraId="4078C11C" w14:textId="2AF161F0" w:rsidR="00670077" w:rsidRPr="00D071E5" w:rsidRDefault="00670077" w:rsidP="00670077">
            <w:pPr>
              <w:widowControl w:val="0"/>
              <w:jc w:val="center"/>
              <w:rPr>
                <w:rFonts w:ascii="GHEA Grapalat" w:hAnsi="GHEA Grapalat" w:cs="Arial"/>
                <w:sz w:val="16"/>
                <w:szCs w:val="16"/>
              </w:rPr>
            </w:pPr>
          </w:p>
        </w:tc>
        <w:tc>
          <w:tcPr>
            <w:tcW w:w="698" w:type="dxa"/>
            <w:vAlign w:val="center"/>
          </w:tcPr>
          <w:p w14:paraId="73953107" w14:textId="07D47452" w:rsidR="00670077" w:rsidRPr="00D071E5" w:rsidRDefault="00670077" w:rsidP="00670077">
            <w:pPr>
              <w:widowControl w:val="0"/>
              <w:jc w:val="center"/>
              <w:rPr>
                <w:rFonts w:ascii="GHEA Grapalat" w:hAnsi="GHEA Grapalat" w:cs="Arial"/>
                <w:sz w:val="16"/>
                <w:szCs w:val="16"/>
              </w:rPr>
            </w:pPr>
          </w:p>
        </w:tc>
        <w:tc>
          <w:tcPr>
            <w:tcW w:w="823" w:type="dxa"/>
            <w:vAlign w:val="center"/>
          </w:tcPr>
          <w:p w14:paraId="3D86BBED" w14:textId="2AE755D4" w:rsidR="00670077" w:rsidRPr="00D071E5" w:rsidRDefault="00670077" w:rsidP="00670077">
            <w:pPr>
              <w:widowControl w:val="0"/>
              <w:jc w:val="center"/>
              <w:rPr>
                <w:rFonts w:ascii="GHEA Grapalat" w:hAnsi="GHEA Grapalat" w:cs="Arial"/>
                <w:sz w:val="16"/>
                <w:szCs w:val="16"/>
              </w:rPr>
            </w:pPr>
          </w:p>
        </w:tc>
        <w:tc>
          <w:tcPr>
            <w:tcW w:w="893" w:type="dxa"/>
            <w:vAlign w:val="center"/>
          </w:tcPr>
          <w:p w14:paraId="74E4399A" w14:textId="5745AC44" w:rsidR="00670077" w:rsidRPr="00D071E5" w:rsidRDefault="00670077" w:rsidP="00670077">
            <w:pPr>
              <w:widowControl w:val="0"/>
              <w:jc w:val="center"/>
              <w:rPr>
                <w:rFonts w:ascii="GHEA Grapalat" w:hAnsi="GHEA Grapalat" w:cs="Arial"/>
                <w:sz w:val="16"/>
                <w:szCs w:val="16"/>
              </w:rPr>
            </w:pPr>
          </w:p>
        </w:tc>
        <w:tc>
          <w:tcPr>
            <w:tcW w:w="849" w:type="dxa"/>
            <w:vAlign w:val="center"/>
          </w:tcPr>
          <w:p w14:paraId="7282C639" w14:textId="3DB80286" w:rsidR="00670077" w:rsidRPr="00D071E5" w:rsidRDefault="00670077" w:rsidP="00670077">
            <w:pPr>
              <w:widowControl w:val="0"/>
              <w:jc w:val="center"/>
              <w:rPr>
                <w:rFonts w:ascii="GHEA Grapalat" w:hAnsi="GHEA Grapalat" w:cs="Arial"/>
                <w:sz w:val="16"/>
                <w:szCs w:val="16"/>
              </w:rPr>
            </w:pPr>
          </w:p>
        </w:tc>
        <w:tc>
          <w:tcPr>
            <w:tcW w:w="962" w:type="dxa"/>
            <w:vAlign w:val="center"/>
          </w:tcPr>
          <w:p w14:paraId="1DFB6D86" w14:textId="45C8A6E9" w:rsidR="00670077" w:rsidRPr="00D071E5" w:rsidRDefault="00670077" w:rsidP="00670077">
            <w:pPr>
              <w:widowControl w:val="0"/>
              <w:jc w:val="center"/>
              <w:rPr>
                <w:rFonts w:ascii="GHEA Grapalat" w:hAnsi="GHEA Grapalat" w:cs="Arial"/>
                <w:sz w:val="16"/>
                <w:szCs w:val="16"/>
              </w:rPr>
            </w:pPr>
          </w:p>
        </w:tc>
        <w:tc>
          <w:tcPr>
            <w:tcW w:w="851" w:type="dxa"/>
            <w:vAlign w:val="center"/>
          </w:tcPr>
          <w:p w14:paraId="51A5680C" w14:textId="4F8BEB24" w:rsidR="00670077" w:rsidRPr="00D071E5" w:rsidRDefault="00670077" w:rsidP="00670077">
            <w:pPr>
              <w:widowControl w:val="0"/>
              <w:jc w:val="center"/>
              <w:rPr>
                <w:rFonts w:ascii="GHEA Grapalat" w:hAnsi="GHEA Grapalat" w:cs="Arial"/>
                <w:sz w:val="16"/>
                <w:szCs w:val="16"/>
              </w:rPr>
            </w:pPr>
          </w:p>
        </w:tc>
        <w:tc>
          <w:tcPr>
            <w:tcW w:w="789" w:type="dxa"/>
            <w:vAlign w:val="center"/>
          </w:tcPr>
          <w:p w14:paraId="5195814E" w14:textId="0FBC8D78" w:rsidR="00670077" w:rsidRPr="00D071E5" w:rsidRDefault="00670077" w:rsidP="00670077">
            <w:pPr>
              <w:widowControl w:val="0"/>
              <w:jc w:val="center"/>
              <w:rPr>
                <w:rFonts w:ascii="GHEA Grapalat" w:hAnsi="GHEA Grapalat"/>
                <w:b/>
                <w:sz w:val="16"/>
                <w:szCs w:val="16"/>
              </w:rPr>
            </w:pPr>
          </w:p>
        </w:tc>
      </w:tr>
      <w:tr w:rsidR="00670077" w:rsidRPr="00D071E5" w14:paraId="1541F2DD" w14:textId="77777777" w:rsidTr="00EE1741">
        <w:trPr>
          <w:trHeight w:val="404"/>
          <w:jc w:val="center"/>
        </w:trPr>
        <w:tc>
          <w:tcPr>
            <w:tcW w:w="1695" w:type="dxa"/>
            <w:vAlign w:val="center"/>
          </w:tcPr>
          <w:p w14:paraId="79B65784" w14:textId="1C5601CA"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63486507" w14:textId="0A2FF797" w:rsidR="00670077" w:rsidRPr="00E627E0" w:rsidRDefault="00670077" w:rsidP="00670077">
            <w:pPr>
              <w:widowControl w:val="0"/>
              <w:jc w:val="center"/>
              <w:rPr>
                <w:rFonts w:ascii="GHEA Grapalat" w:hAnsi="GHEA Grapalat"/>
                <w:sz w:val="18"/>
                <w:szCs w:val="18"/>
              </w:rPr>
            </w:pPr>
            <w:r w:rsidRPr="00670077">
              <w:rPr>
                <w:rFonts w:ascii="GHEA Grapalat" w:hAnsi="GHEA Grapalat"/>
                <w:sz w:val="16"/>
                <w:szCs w:val="16"/>
              </w:rPr>
              <w:t>15421100</w:t>
            </w:r>
          </w:p>
        </w:tc>
        <w:tc>
          <w:tcPr>
            <w:tcW w:w="1685" w:type="dxa"/>
            <w:vAlign w:val="center"/>
          </w:tcPr>
          <w:p w14:paraId="6B58A3F8" w14:textId="4BBB797D" w:rsidR="00670077" w:rsidRPr="00D071E5" w:rsidRDefault="00670077" w:rsidP="00670077">
            <w:pPr>
              <w:widowControl w:val="0"/>
              <w:jc w:val="center"/>
              <w:rPr>
                <w:rFonts w:ascii="GHEA Grapalat" w:hAnsi="GHEA Grapalat"/>
                <w:b/>
                <w:sz w:val="20"/>
                <w:szCs w:val="20"/>
                <w:lang w:val="en-US"/>
              </w:rPr>
            </w:pPr>
            <w:r w:rsidRPr="009432D0">
              <w:rPr>
                <w:rFonts w:ascii="GHEA Grapalat" w:hAnsi="GHEA Grapalat"/>
                <w:sz w:val="16"/>
                <w:szCs w:val="16"/>
              </w:rPr>
              <w:t>Подсолнечное масло</w:t>
            </w:r>
          </w:p>
        </w:tc>
        <w:tc>
          <w:tcPr>
            <w:tcW w:w="960" w:type="dxa"/>
            <w:vAlign w:val="center"/>
          </w:tcPr>
          <w:p w14:paraId="4297468C"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407A409A"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2D0D2252"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6BEA7D7A"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1DDC9B6C"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33433981"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3501D757"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22AEF767"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2D55F93E" w14:textId="43F9B575" w:rsidR="00670077" w:rsidRPr="009E7502" w:rsidRDefault="00670077" w:rsidP="00670077">
            <w:pPr>
              <w:widowControl w:val="0"/>
              <w:jc w:val="center"/>
              <w:rPr>
                <w:rFonts w:ascii="GHEA Grapalat" w:hAnsi="GHEA Grapalat"/>
                <w:sz w:val="16"/>
                <w:szCs w:val="16"/>
                <w:lang w:val="en-US"/>
              </w:rPr>
            </w:pPr>
          </w:p>
        </w:tc>
        <w:tc>
          <w:tcPr>
            <w:tcW w:w="849" w:type="dxa"/>
            <w:vAlign w:val="center"/>
          </w:tcPr>
          <w:p w14:paraId="56479CA9" w14:textId="7D8A76BA" w:rsidR="00670077" w:rsidRPr="009E7502" w:rsidRDefault="00670077" w:rsidP="00670077">
            <w:pPr>
              <w:widowControl w:val="0"/>
              <w:jc w:val="center"/>
              <w:rPr>
                <w:rFonts w:ascii="GHEA Grapalat" w:hAnsi="GHEA Grapalat"/>
                <w:sz w:val="16"/>
                <w:szCs w:val="16"/>
                <w:lang w:val="en-US"/>
              </w:rPr>
            </w:pPr>
          </w:p>
        </w:tc>
        <w:tc>
          <w:tcPr>
            <w:tcW w:w="962" w:type="dxa"/>
            <w:vAlign w:val="center"/>
          </w:tcPr>
          <w:p w14:paraId="1451D0C5" w14:textId="3CB81856" w:rsidR="00670077" w:rsidRPr="009E7502" w:rsidRDefault="00670077" w:rsidP="00670077">
            <w:pPr>
              <w:widowControl w:val="0"/>
              <w:jc w:val="center"/>
              <w:rPr>
                <w:rFonts w:ascii="GHEA Grapalat" w:hAnsi="GHEA Grapalat"/>
                <w:sz w:val="16"/>
                <w:szCs w:val="16"/>
                <w:lang w:val="en-US"/>
              </w:rPr>
            </w:pPr>
          </w:p>
        </w:tc>
        <w:tc>
          <w:tcPr>
            <w:tcW w:w="851" w:type="dxa"/>
            <w:vAlign w:val="center"/>
          </w:tcPr>
          <w:p w14:paraId="21C2D316" w14:textId="26EBBCD6" w:rsidR="00670077" w:rsidRPr="00D071E5" w:rsidRDefault="00670077" w:rsidP="00670077">
            <w:pPr>
              <w:widowControl w:val="0"/>
              <w:jc w:val="center"/>
              <w:rPr>
                <w:rFonts w:ascii="GHEA Grapalat" w:hAnsi="GHEA Grapalat"/>
                <w:sz w:val="16"/>
                <w:szCs w:val="16"/>
              </w:rPr>
            </w:pPr>
          </w:p>
        </w:tc>
        <w:tc>
          <w:tcPr>
            <w:tcW w:w="789" w:type="dxa"/>
            <w:vAlign w:val="center"/>
          </w:tcPr>
          <w:p w14:paraId="4A28AB57" w14:textId="26EE8186" w:rsidR="00670077" w:rsidRPr="00D071E5" w:rsidRDefault="00670077" w:rsidP="00670077">
            <w:pPr>
              <w:widowControl w:val="0"/>
              <w:jc w:val="center"/>
              <w:rPr>
                <w:rFonts w:ascii="GHEA Grapalat" w:hAnsi="GHEA Grapalat"/>
                <w:sz w:val="16"/>
                <w:szCs w:val="16"/>
              </w:rPr>
            </w:pPr>
          </w:p>
        </w:tc>
      </w:tr>
      <w:tr w:rsidR="00670077" w:rsidRPr="00D071E5" w14:paraId="4B2B4227" w14:textId="77777777" w:rsidTr="009E7502">
        <w:trPr>
          <w:trHeight w:val="404"/>
          <w:jc w:val="center"/>
        </w:trPr>
        <w:tc>
          <w:tcPr>
            <w:tcW w:w="1695" w:type="dxa"/>
            <w:vAlign w:val="center"/>
          </w:tcPr>
          <w:p w14:paraId="52D4E360" w14:textId="2A8F6811"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4C23AF38" w14:textId="67BB7DED" w:rsidR="00670077" w:rsidRPr="00E627E0" w:rsidRDefault="00670077" w:rsidP="00670077">
            <w:pPr>
              <w:widowControl w:val="0"/>
              <w:jc w:val="center"/>
              <w:rPr>
                <w:rFonts w:ascii="GHEA Grapalat" w:hAnsi="GHEA Grapalat"/>
                <w:sz w:val="18"/>
                <w:szCs w:val="18"/>
              </w:rPr>
            </w:pPr>
            <w:r w:rsidRPr="00670077">
              <w:rPr>
                <w:rFonts w:ascii="GHEA Grapalat" w:hAnsi="GHEA Grapalat"/>
                <w:sz w:val="16"/>
                <w:szCs w:val="16"/>
              </w:rPr>
              <w:t>15614200</w:t>
            </w:r>
          </w:p>
        </w:tc>
        <w:tc>
          <w:tcPr>
            <w:tcW w:w="1685" w:type="dxa"/>
            <w:vAlign w:val="center"/>
          </w:tcPr>
          <w:p w14:paraId="1005CCEA" w14:textId="3A545AE8" w:rsidR="00670077" w:rsidRPr="00D071E5" w:rsidRDefault="00670077" w:rsidP="00670077">
            <w:pPr>
              <w:widowControl w:val="0"/>
              <w:jc w:val="center"/>
              <w:rPr>
                <w:rFonts w:ascii="GHEA Grapalat" w:hAnsi="GHEA Grapalat"/>
                <w:b/>
                <w:sz w:val="20"/>
                <w:szCs w:val="20"/>
                <w:lang w:val="en-US"/>
              </w:rPr>
            </w:pPr>
            <w:r w:rsidRPr="009432D0">
              <w:rPr>
                <w:rFonts w:ascii="GHEA Grapalat" w:hAnsi="GHEA Grapalat"/>
                <w:sz w:val="16"/>
                <w:szCs w:val="16"/>
              </w:rPr>
              <w:t>Рис</w:t>
            </w:r>
          </w:p>
        </w:tc>
        <w:tc>
          <w:tcPr>
            <w:tcW w:w="960" w:type="dxa"/>
            <w:vAlign w:val="center"/>
          </w:tcPr>
          <w:p w14:paraId="4992F11E"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2538EA03"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13762DF7"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37CE0B09"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768A3BD9"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3026DD08"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5DFA56A5"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67DAD081"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507DD987" w14:textId="112B0AB3" w:rsidR="00670077" w:rsidRPr="00D071E5" w:rsidRDefault="00670077" w:rsidP="00670077">
            <w:pPr>
              <w:widowControl w:val="0"/>
              <w:jc w:val="center"/>
              <w:rPr>
                <w:rFonts w:ascii="GHEA Grapalat" w:hAnsi="GHEA Grapalat"/>
                <w:sz w:val="16"/>
                <w:szCs w:val="16"/>
              </w:rPr>
            </w:pPr>
          </w:p>
        </w:tc>
        <w:tc>
          <w:tcPr>
            <w:tcW w:w="849" w:type="dxa"/>
            <w:vAlign w:val="center"/>
          </w:tcPr>
          <w:p w14:paraId="070EE2C5" w14:textId="66958563" w:rsidR="00670077" w:rsidRPr="00D071E5" w:rsidRDefault="00670077" w:rsidP="00670077">
            <w:pPr>
              <w:widowControl w:val="0"/>
              <w:jc w:val="center"/>
              <w:rPr>
                <w:rFonts w:ascii="GHEA Grapalat" w:hAnsi="GHEA Grapalat"/>
                <w:sz w:val="16"/>
                <w:szCs w:val="16"/>
              </w:rPr>
            </w:pPr>
          </w:p>
        </w:tc>
        <w:tc>
          <w:tcPr>
            <w:tcW w:w="962" w:type="dxa"/>
            <w:vAlign w:val="center"/>
          </w:tcPr>
          <w:p w14:paraId="611E410F" w14:textId="0A6BD9F7" w:rsidR="00670077" w:rsidRPr="00D071E5" w:rsidRDefault="00670077" w:rsidP="00670077">
            <w:pPr>
              <w:widowControl w:val="0"/>
              <w:jc w:val="center"/>
              <w:rPr>
                <w:rFonts w:ascii="GHEA Grapalat" w:hAnsi="GHEA Grapalat"/>
                <w:sz w:val="16"/>
                <w:szCs w:val="16"/>
              </w:rPr>
            </w:pPr>
          </w:p>
        </w:tc>
        <w:tc>
          <w:tcPr>
            <w:tcW w:w="851" w:type="dxa"/>
            <w:vAlign w:val="center"/>
          </w:tcPr>
          <w:p w14:paraId="60B2BDB4" w14:textId="3A37D179" w:rsidR="00670077" w:rsidRPr="00D071E5" w:rsidRDefault="00670077" w:rsidP="00670077">
            <w:pPr>
              <w:widowControl w:val="0"/>
              <w:jc w:val="center"/>
              <w:rPr>
                <w:rFonts w:ascii="GHEA Grapalat" w:hAnsi="GHEA Grapalat"/>
                <w:sz w:val="16"/>
                <w:szCs w:val="16"/>
              </w:rPr>
            </w:pPr>
          </w:p>
        </w:tc>
        <w:tc>
          <w:tcPr>
            <w:tcW w:w="789" w:type="dxa"/>
            <w:vAlign w:val="center"/>
          </w:tcPr>
          <w:p w14:paraId="442499C0" w14:textId="5DB314F5" w:rsidR="00670077" w:rsidRPr="00D071E5" w:rsidRDefault="00670077" w:rsidP="00670077">
            <w:pPr>
              <w:widowControl w:val="0"/>
              <w:jc w:val="center"/>
              <w:rPr>
                <w:rFonts w:ascii="GHEA Grapalat" w:hAnsi="GHEA Grapalat"/>
                <w:sz w:val="16"/>
                <w:szCs w:val="16"/>
              </w:rPr>
            </w:pPr>
          </w:p>
        </w:tc>
      </w:tr>
      <w:tr w:rsidR="00670077" w:rsidRPr="00D071E5" w14:paraId="16E2B2E1" w14:textId="77777777" w:rsidTr="009E7502">
        <w:trPr>
          <w:trHeight w:val="404"/>
          <w:jc w:val="center"/>
        </w:trPr>
        <w:tc>
          <w:tcPr>
            <w:tcW w:w="1695" w:type="dxa"/>
            <w:vAlign w:val="center"/>
          </w:tcPr>
          <w:p w14:paraId="77F9928E" w14:textId="5A982B2B"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3C7841D5" w14:textId="4FB775AE" w:rsidR="00670077" w:rsidRPr="00E627E0" w:rsidRDefault="00670077" w:rsidP="00670077">
            <w:pPr>
              <w:widowControl w:val="0"/>
              <w:jc w:val="center"/>
              <w:rPr>
                <w:rFonts w:ascii="GHEA Grapalat" w:hAnsi="GHEA Grapalat"/>
                <w:sz w:val="18"/>
                <w:szCs w:val="18"/>
              </w:rPr>
            </w:pPr>
            <w:r w:rsidRPr="00670077">
              <w:rPr>
                <w:rFonts w:ascii="GHEA Grapalat" w:hAnsi="GHEA Grapalat"/>
                <w:sz w:val="16"/>
                <w:szCs w:val="16"/>
              </w:rPr>
              <w:t>3221110</w:t>
            </w:r>
          </w:p>
        </w:tc>
        <w:tc>
          <w:tcPr>
            <w:tcW w:w="1685" w:type="dxa"/>
            <w:vAlign w:val="center"/>
          </w:tcPr>
          <w:p w14:paraId="6C8256AD" w14:textId="1C7E6BE0" w:rsidR="00670077" w:rsidRPr="00D071E5" w:rsidRDefault="00670077" w:rsidP="00670077">
            <w:pPr>
              <w:widowControl w:val="0"/>
              <w:jc w:val="center"/>
              <w:rPr>
                <w:rFonts w:ascii="GHEA Grapalat" w:hAnsi="GHEA Grapalat"/>
                <w:b/>
                <w:sz w:val="20"/>
                <w:szCs w:val="20"/>
                <w:lang w:val="en-US"/>
              </w:rPr>
            </w:pPr>
            <w:r w:rsidRPr="009432D0">
              <w:rPr>
                <w:rFonts w:ascii="GHEA Grapalat" w:hAnsi="GHEA Grapalat"/>
                <w:sz w:val="16"/>
                <w:szCs w:val="16"/>
              </w:rPr>
              <w:t>Морковь</w:t>
            </w:r>
          </w:p>
        </w:tc>
        <w:tc>
          <w:tcPr>
            <w:tcW w:w="960" w:type="dxa"/>
            <w:vAlign w:val="center"/>
          </w:tcPr>
          <w:p w14:paraId="5F4423EE"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54234FAE"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69B4A777"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52897797"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7EBDC341"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50F887ED"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69837DEA"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74826CA5"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4A8EF2B2" w14:textId="05817B5F" w:rsidR="00670077" w:rsidRPr="00D071E5" w:rsidRDefault="00670077" w:rsidP="00670077">
            <w:pPr>
              <w:widowControl w:val="0"/>
              <w:jc w:val="center"/>
              <w:rPr>
                <w:rFonts w:ascii="GHEA Grapalat" w:hAnsi="GHEA Grapalat"/>
                <w:sz w:val="16"/>
                <w:szCs w:val="16"/>
              </w:rPr>
            </w:pPr>
          </w:p>
        </w:tc>
        <w:tc>
          <w:tcPr>
            <w:tcW w:w="849" w:type="dxa"/>
            <w:vAlign w:val="center"/>
          </w:tcPr>
          <w:p w14:paraId="69018123" w14:textId="2D71E596" w:rsidR="00670077" w:rsidRPr="00D071E5" w:rsidRDefault="00670077" w:rsidP="00670077">
            <w:pPr>
              <w:widowControl w:val="0"/>
              <w:jc w:val="center"/>
              <w:rPr>
                <w:rFonts w:ascii="GHEA Grapalat" w:hAnsi="GHEA Grapalat"/>
                <w:sz w:val="16"/>
                <w:szCs w:val="16"/>
              </w:rPr>
            </w:pPr>
          </w:p>
        </w:tc>
        <w:tc>
          <w:tcPr>
            <w:tcW w:w="962" w:type="dxa"/>
            <w:vAlign w:val="center"/>
          </w:tcPr>
          <w:p w14:paraId="79C3F9D2" w14:textId="49C88A63" w:rsidR="00670077" w:rsidRPr="00D071E5" w:rsidRDefault="00670077" w:rsidP="00670077">
            <w:pPr>
              <w:widowControl w:val="0"/>
              <w:jc w:val="center"/>
              <w:rPr>
                <w:rFonts w:ascii="GHEA Grapalat" w:hAnsi="GHEA Grapalat"/>
                <w:sz w:val="16"/>
                <w:szCs w:val="16"/>
              </w:rPr>
            </w:pPr>
          </w:p>
        </w:tc>
        <w:tc>
          <w:tcPr>
            <w:tcW w:w="851" w:type="dxa"/>
            <w:vAlign w:val="center"/>
          </w:tcPr>
          <w:p w14:paraId="6E53F2E2" w14:textId="0C30DE30" w:rsidR="00670077" w:rsidRPr="00D071E5" w:rsidRDefault="00670077" w:rsidP="00670077">
            <w:pPr>
              <w:widowControl w:val="0"/>
              <w:jc w:val="center"/>
              <w:rPr>
                <w:rFonts w:ascii="GHEA Grapalat" w:hAnsi="GHEA Grapalat"/>
                <w:sz w:val="16"/>
                <w:szCs w:val="16"/>
              </w:rPr>
            </w:pPr>
          </w:p>
        </w:tc>
        <w:tc>
          <w:tcPr>
            <w:tcW w:w="789" w:type="dxa"/>
            <w:vAlign w:val="center"/>
          </w:tcPr>
          <w:p w14:paraId="2599C336" w14:textId="3B461F70" w:rsidR="00670077" w:rsidRPr="00D071E5" w:rsidRDefault="00670077" w:rsidP="00670077">
            <w:pPr>
              <w:widowControl w:val="0"/>
              <w:jc w:val="center"/>
              <w:rPr>
                <w:rFonts w:ascii="GHEA Grapalat" w:hAnsi="GHEA Grapalat"/>
                <w:sz w:val="16"/>
                <w:szCs w:val="16"/>
              </w:rPr>
            </w:pPr>
          </w:p>
        </w:tc>
      </w:tr>
      <w:tr w:rsidR="00670077" w:rsidRPr="00D071E5" w14:paraId="00DE975F" w14:textId="77777777" w:rsidTr="009E7502">
        <w:trPr>
          <w:trHeight w:val="404"/>
          <w:jc w:val="center"/>
        </w:trPr>
        <w:tc>
          <w:tcPr>
            <w:tcW w:w="1695" w:type="dxa"/>
            <w:vAlign w:val="center"/>
          </w:tcPr>
          <w:p w14:paraId="03044745" w14:textId="1ABCE60B"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562EC176" w14:textId="11EC847C" w:rsidR="00670077" w:rsidRPr="00E627E0" w:rsidRDefault="00670077" w:rsidP="00670077">
            <w:pPr>
              <w:widowControl w:val="0"/>
              <w:jc w:val="center"/>
              <w:rPr>
                <w:rFonts w:ascii="GHEA Grapalat" w:hAnsi="GHEA Grapalat"/>
                <w:sz w:val="18"/>
                <w:szCs w:val="18"/>
              </w:rPr>
            </w:pPr>
            <w:r w:rsidRPr="00670077">
              <w:rPr>
                <w:rFonts w:ascii="GHEA Grapalat" w:hAnsi="GHEA Grapalat"/>
                <w:sz w:val="16"/>
                <w:szCs w:val="16"/>
              </w:rPr>
              <w:t>15331151</w:t>
            </w:r>
          </w:p>
        </w:tc>
        <w:tc>
          <w:tcPr>
            <w:tcW w:w="1685" w:type="dxa"/>
            <w:vAlign w:val="center"/>
          </w:tcPr>
          <w:p w14:paraId="5AC0A9D4" w14:textId="42C7422D" w:rsidR="00670077" w:rsidRPr="00D071E5" w:rsidRDefault="00670077" w:rsidP="00670077">
            <w:pPr>
              <w:widowControl w:val="0"/>
              <w:jc w:val="center"/>
              <w:rPr>
                <w:rFonts w:ascii="GHEA Grapalat" w:hAnsi="GHEA Grapalat"/>
                <w:b/>
                <w:sz w:val="20"/>
                <w:szCs w:val="20"/>
                <w:lang w:val="en-US"/>
              </w:rPr>
            </w:pPr>
            <w:r w:rsidRPr="009432D0">
              <w:rPr>
                <w:rFonts w:ascii="GHEA Grapalat" w:hAnsi="GHEA Grapalat"/>
                <w:sz w:val="16"/>
                <w:szCs w:val="16"/>
              </w:rPr>
              <w:t>Фасоль</w:t>
            </w:r>
          </w:p>
        </w:tc>
        <w:tc>
          <w:tcPr>
            <w:tcW w:w="960" w:type="dxa"/>
            <w:vAlign w:val="center"/>
          </w:tcPr>
          <w:p w14:paraId="2C401251"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310B8146"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216B17B9"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2479DE03"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7246EFB4"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2666CBB2"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50A13684"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53B55166"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6E00A206" w14:textId="2BD40E24" w:rsidR="00670077" w:rsidRPr="00D071E5" w:rsidRDefault="00670077" w:rsidP="00670077">
            <w:pPr>
              <w:widowControl w:val="0"/>
              <w:jc w:val="center"/>
              <w:rPr>
                <w:rFonts w:ascii="GHEA Grapalat" w:hAnsi="GHEA Grapalat"/>
                <w:sz w:val="16"/>
                <w:szCs w:val="16"/>
              </w:rPr>
            </w:pPr>
          </w:p>
        </w:tc>
        <w:tc>
          <w:tcPr>
            <w:tcW w:w="849" w:type="dxa"/>
            <w:vAlign w:val="center"/>
          </w:tcPr>
          <w:p w14:paraId="2954B691" w14:textId="17477805" w:rsidR="00670077" w:rsidRPr="00D071E5" w:rsidRDefault="00670077" w:rsidP="00670077">
            <w:pPr>
              <w:widowControl w:val="0"/>
              <w:jc w:val="center"/>
              <w:rPr>
                <w:rFonts w:ascii="GHEA Grapalat" w:hAnsi="GHEA Grapalat"/>
                <w:sz w:val="16"/>
                <w:szCs w:val="16"/>
              </w:rPr>
            </w:pPr>
          </w:p>
        </w:tc>
        <w:tc>
          <w:tcPr>
            <w:tcW w:w="962" w:type="dxa"/>
            <w:vAlign w:val="center"/>
          </w:tcPr>
          <w:p w14:paraId="31ECB237" w14:textId="4C48934B" w:rsidR="00670077" w:rsidRPr="00D071E5" w:rsidRDefault="00670077" w:rsidP="00670077">
            <w:pPr>
              <w:widowControl w:val="0"/>
              <w:jc w:val="center"/>
              <w:rPr>
                <w:rFonts w:ascii="GHEA Grapalat" w:hAnsi="GHEA Grapalat"/>
                <w:sz w:val="16"/>
                <w:szCs w:val="16"/>
              </w:rPr>
            </w:pPr>
          </w:p>
        </w:tc>
        <w:tc>
          <w:tcPr>
            <w:tcW w:w="851" w:type="dxa"/>
            <w:vAlign w:val="center"/>
          </w:tcPr>
          <w:p w14:paraId="607DC424" w14:textId="20CBFA28" w:rsidR="00670077" w:rsidRPr="00D071E5" w:rsidRDefault="00670077" w:rsidP="00670077">
            <w:pPr>
              <w:widowControl w:val="0"/>
              <w:jc w:val="center"/>
              <w:rPr>
                <w:rFonts w:ascii="GHEA Grapalat" w:hAnsi="GHEA Grapalat"/>
                <w:sz w:val="16"/>
                <w:szCs w:val="16"/>
              </w:rPr>
            </w:pPr>
          </w:p>
        </w:tc>
        <w:tc>
          <w:tcPr>
            <w:tcW w:w="789" w:type="dxa"/>
            <w:vAlign w:val="center"/>
          </w:tcPr>
          <w:p w14:paraId="53DA82F3" w14:textId="536690C0" w:rsidR="00670077" w:rsidRPr="00D071E5" w:rsidRDefault="00670077" w:rsidP="00670077">
            <w:pPr>
              <w:widowControl w:val="0"/>
              <w:jc w:val="center"/>
              <w:rPr>
                <w:rFonts w:ascii="GHEA Grapalat" w:hAnsi="GHEA Grapalat"/>
                <w:sz w:val="16"/>
                <w:szCs w:val="16"/>
              </w:rPr>
            </w:pPr>
          </w:p>
        </w:tc>
      </w:tr>
      <w:tr w:rsidR="00670077" w:rsidRPr="00D071E5" w14:paraId="00163C5D" w14:textId="77777777" w:rsidTr="009E7502">
        <w:trPr>
          <w:trHeight w:val="404"/>
          <w:jc w:val="center"/>
        </w:trPr>
        <w:tc>
          <w:tcPr>
            <w:tcW w:w="1695" w:type="dxa"/>
            <w:vAlign w:val="center"/>
          </w:tcPr>
          <w:p w14:paraId="7EFBBFC9" w14:textId="5BD1EA2B"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1AF98166" w14:textId="48721A0A" w:rsidR="00670077" w:rsidRPr="00E627E0" w:rsidRDefault="00670077" w:rsidP="00670077">
            <w:pPr>
              <w:widowControl w:val="0"/>
              <w:jc w:val="center"/>
              <w:rPr>
                <w:rFonts w:ascii="GHEA Grapalat" w:hAnsi="GHEA Grapalat"/>
                <w:sz w:val="18"/>
                <w:szCs w:val="18"/>
              </w:rPr>
            </w:pPr>
            <w:r w:rsidRPr="00670077">
              <w:rPr>
                <w:rFonts w:ascii="GHEA Grapalat" w:hAnsi="GHEA Grapalat"/>
                <w:sz w:val="16"/>
                <w:szCs w:val="16"/>
              </w:rPr>
              <w:t>3222128</w:t>
            </w:r>
          </w:p>
        </w:tc>
        <w:tc>
          <w:tcPr>
            <w:tcW w:w="1685" w:type="dxa"/>
            <w:vAlign w:val="center"/>
          </w:tcPr>
          <w:p w14:paraId="70E5F7CC" w14:textId="541E6680" w:rsidR="00670077" w:rsidRPr="00D071E5" w:rsidRDefault="00670077" w:rsidP="00670077">
            <w:pPr>
              <w:widowControl w:val="0"/>
              <w:jc w:val="center"/>
              <w:rPr>
                <w:rFonts w:ascii="GHEA Grapalat" w:hAnsi="GHEA Grapalat"/>
                <w:b/>
                <w:sz w:val="20"/>
                <w:szCs w:val="20"/>
                <w:lang w:val="en-US"/>
              </w:rPr>
            </w:pPr>
            <w:r w:rsidRPr="009432D0">
              <w:rPr>
                <w:rFonts w:ascii="GHEA Grapalat" w:hAnsi="GHEA Grapalat"/>
                <w:sz w:val="16"/>
                <w:szCs w:val="16"/>
              </w:rPr>
              <w:t>Яблоко</w:t>
            </w:r>
          </w:p>
        </w:tc>
        <w:tc>
          <w:tcPr>
            <w:tcW w:w="960" w:type="dxa"/>
            <w:vAlign w:val="center"/>
          </w:tcPr>
          <w:p w14:paraId="416053D5"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277CDCA2"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7C290CE9"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4DE15396"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58506E98"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20AF938A"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0ABBD234"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627BC9CA"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41F92D5D" w14:textId="21D6A809" w:rsidR="00670077" w:rsidRPr="00D071E5" w:rsidRDefault="00670077" w:rsidP="00670077">
            <w:pPr>
              <w:widowControl w:val="0"/>
              <w:jc w:val="center"/>
              <w:rPr>
                <w:rFonts w:ascii="GHEA Grapalat" w:hAnsi="GHEA Grapalat"/>
                <w:sz w:val="16"/>
                <w:szCs w:val="16"/>
              </w:rPr>
            </w:pPr>
          </w:p>
        </w:tc>
        <w:tc>
          <w:tcPr>
            <w:tcW w:w="849" w:type="dxa"/>
            <w:vAlign w:val="center"/>
          </w:tcPr>
          <w:p w14:paraId="0F4E209B" w14:textId="4BBCB774" w:rsidR="00670077" w:rsidRPr="00D071E5" w:rsidRDefault="00670077" w:rsidP="00670077">
            <w:pPr>
              <w:widowControl w:val="0"/>
              <w:jc w:val="center"/>
              <w:rPr>
                <w:rFonts w:ascii="GHEA Grapalat" w:hAnsi="GHEA Grapalat"/>
                <w:sz w:val="16"/>
                <w:szCs w:val="16"/>
              </w:rPr>
            </w:pPr>
          </w:p>
        </w:tc>
        <w:tc>
          <w:tcPr>
            <w:tcW w:w="962" w:type="dxa"/>
            <w:vAlign w:val="center"/>
          </w:tcPr>
          <w:p w14:paraId="4345894A" w14:textId="2A48F3C6" w:rsidR="00670077" w:rsidRPr="00D071E5" w:rsidRDefault="00670077" w:rsidP="00670077">
            <w:pPr>
              <w:widowControl w:val="0"/>
              <w:jc w:val="center"/>
              <w:rPr>
                <w:rFonts w:ascii="GHEA Grapalat" w:hAnsi="GHEA Grapalat"/>
                <w:sz w:val="16"/>
                <w:szCs w:val="16"/>
              </w:rPr>
            </w:pPr>
          </w:p>
        </w:tc>
        <w:tc>
          <w:tcPr>
            <w:tcW w:w="851" w:type="dxa"/>
            <w:vAlign w:val="center"/>
          </w:tcPr>
          <w:p w14:paraId="5DB0B173" w14:textId="0E10819C" w:rsidR="00670077" w:rsidRPr="00D071E5" w:rsidRDefault="00670077" w:rsidP="00670077">
            <w:pPr>
              <w:widowControl w:val="0"/>
              <w:jc w:val="center"/>
              <w:rPr>
                <w:rFonts w:ascii="GHEA Grapalat" w:hAnsi="GHEA Grapalat"/>
                <w:sz w:val="16"/>
                <w:szCs w:val="16"/>
              </w:rPr>
            </w:pPr>
          </w:p>
        </w:tc>
        <w:tc>
          <w:tcPr>
            <w:tcW w:w="789" w:type="dxa"/>
            <w:vAlign w:val="center"/>
          </w:tcPr>
          <w:p w14:paraId="5E947340" w14:textId="012F4902" w:rsidR="00670077" w:rsidRPr="00D071E5" w:rsidRDefault="00670077" w:rsidP="00670077">
            <w:pPr>
              <w:widowControl w:val="0"/>
              <w:jc w:val="center"/>
              <w:rPr>
                <w:rFonts w:ascii="GHEA Grapalat" w:hAnsi="GHEA Grapalat"/>
                <w:sz w:val="16"/>
                <w:szCs w:val="16"/>
              </w:rPr>
            </w:pPr>
          </w:p>
        </w:tc>
      </w:tr>
      <w:tr w:rsidR="00670077" w:rsidRPr="00D071E5" w14:paraId="63EE0897" w14:textId="77777777" w:rsidTr="009E7502">
        <w:trPr>
          <w:trHeight w:val="404"/>
          <w:jc w:val="center"/>
        </w:trPr>
        <w:tc>
          <w:tcPr>
            <w:tcW w:w="1695" w:type="dxa"/>
            <w:vAlign w:val="center"/>
          </w:tcPr>
          <w:p w14:paraId="1DB5B88F" w14:textId="1F1159FA"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5F7606E9" w14:textId="14230057" w:rsidR="00670077" w:rsidRPr="00E627E0" w:rsidRDefault="00670077" w:rsidP="00670077">
            <w:pPr>
              <w:widowControl w:val="0"/>
              <w:jc w:val="center"/>
              <w:rPr>
                <w:rFonts w:ascii="GHEA Grapalat" w:hAnsi="GHEA Grapalat"/>
                <w:color w:val="000000"/>
                <w:sz w:val="18"/>
                <w:szCs w:val="18"/>
                <w:lang w:eastAsia="en-US"/>
              </w:rPr>
            </w:pPr>
            <w:r w:rsidRPr="00670077">
              <w:rPr>
                <w:rFonts w:ascii="GHEA Grapalat" w:hAnsi="GHEA Grapalat"/>
                <w:sz w:val="16"/>
                <w:szCs w:val="16"/>
              </w:rPr>
              <w:t>3221410</w:t>
            </w:r>
          </w:p>
        </w:tc>
        <w:tc>
          <w:tcPr>
            <w:tcW w:w="1685" w:type="dxa"/>
            <w:vAlign w:val="center"/>
          </w:tcPr>
          <w:p w14:paraId="4DF404FE" w14:textId="7D358B00" w:rsidR="00670077" w:rsidRPr="002B4556" w:rsidRDefault="00670077" w:rsidP="00670077">
            <w:pPr>
              <w:widowControl w:val="0"/>
              <w:jc w:val="center"/>
            </w:pPr>
            <w:r w:rsidRPr="009432D0">
              <w:rPr>
                <w:rFonts w:ascii="GHEA Grapalat" w:hAnsi="GHEA Grapalat"/>
                <w:sz w:val="16"/>
                <w:szCs w:val="16"/>
              </w:rPr>
              <w:t>Капуста</w:t>
            </w:r>
          </w:p>
        </w:tc>
        <w:tc>
          <w:tcPr>
            <w:tcW w:w="960" w:type="dxa"/>
            <w:vAlign w:val="center"/>
          </w:tcPr>
          <w:p w14:paraId="257050C7"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60D7A73A"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4C373A1B"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7DBCF612"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55390FB1"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091BDC96"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0CEA0D75"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0A13065E"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16E7F4DB" w14:textId="0A1C1FDC" w:rsidR="00670077" w:rsidRPr="00D071E5" w:rsidRDefault="00670077" w:rsidP="00670077">
            <w:pPr>
              <w:widowControl w:val="0"/>
              <w:jc w:val="center"/>
              <w:rPr>
                <w:rFonts w:ascii="GHEA Grapalat" w:hAnsi="GHEA Grapalat"/>
                <w:sz w:val="16"/>
                <w:szCs w:val="16"/>
              </w:rPr>
            </w:pPr>
          </w:p>
        </w:tc>
        <w:tc>
          <w:tcPr>
            <w:tcW w:w="849" w:type="dxa"/>
            <w:vAlign w:val="center"/>
          </w:tcPr>
          <w:p w14:paraId="5BA92B95" w14:textId="1D20B067" w:rsidR="00670077" w:rsidRPr="00D071E5" w:rsidRDefault="00670077" w:rsidP="00670077">
            <w:pPr>
              <w:widowControl w:val="0"/>
              <w:jc w:val="center"/>
              <w:rPr>
                <w:rFonts w:ascii="GHEA Grapalat" w:hAnsi="GHEA Grapalat"/>
                <w:sz w:val="16"/>
                <w:szCs w:val="16"/>
              </w:rPr>
            </w:pPr>
          </w:p>
        </w:tc>
        <w:tc>
          <w:tcPr>
            <w:tcW w:w="962" w:type="dxa"/>
            <w:vAlign w:val="center"/>
          </w:tcPr>
          <w:p w14:paraId="03F9CB8C" w14:textId="4A18311B" w:rsidR="00670077" w:rsidRPr="00D071E5" w:rsidRDefault="00670077" w:rsidP="00670077">
            <w:pPr>
              <w:widowControl w:val="0"/>
              <w:jc w:val="center"/>
              <w:rPr>
                <w:rFonts w:ascii="GHEA Grapalat" w:hAnsi="GHEA Grapalat"/>
                <w:sz w:val="16"/>
                <w:szCs w:val="16"/>
              </w:rPr>
            </w:pPr>
          </w:p>
        </w:tc>
        <w:tc>
          <w:tcPr>
            <w:tcW w:w="851" w:type="dxa"/>
            <w:vAlign w:val="center"/>
          </w:tcPr>
          <w:p w14:paraId="21027A3A" w14:textId="68E591D3" w:rsidR="00670077" w:rsidRPr="00443D81" w:rsidRDefault="00670077" w:rsidP="00670077">
            <w:pPr>
              <w:widowControl w:val="0"/>
              <w:jc w:val="center"/>
              <w:rPr>
                <w:rFonts w:ascii="GHEA Grapalat" w:hAnsi="GHEA Grapalat"/>
                <w:sz w:val="16"/>
                <w:szCs w:val="16"/>
              </w:rPr>
            </w:pPr>
          </w:p>
        </w:tc>
        <w:tc>
          <w:tcPr>
            <w:tcW w:w="789" w:type="dxa"/>
            <w:vAlign w:val="center"/>
          </w:tcPr>
          <w:p w14:paraId="7717B7AB" w14:textId="42F9169E" w:rsidR="00670077" w:rsidRPr="005B23C5" w:rsidRDefault="00670077" w:rsidP="00670077">
            <w:pPr>
              <w:widowControl w:val="0"/>
              <w:jc w:val="center"/>
              <w:rPr>
                <w:rFonts w:ascii="GHEA Grapalat" w:hAnsi="GHEA Grapalat"/>
                <w:sz w:val="16"/>
                <w:szCs w:val="16"/>
              </w:rPr>
            </w:pPr>
          </w:p>
        </w:tc>
      </w:tr>
      <w:tr w:rsidR="00670077" w:rsidRPr="00D071E5" w14:paraId="26E25E28" w14:textId="77777777" w:rsidTr="009E7502">
        <w:trPr>
          <w:trHeight w:val="404"/>
          <w:jc w:val="center"/>
        </w:trPr>
        <w:tc>
          <w:tcPr>
            <w:tcW w:w="1695" w:type="dxa"/>
            <w:vAlign w:val="center"/>
          </w:tcPr>
          <w:p w14:paraId="55DFE2F4" w14:textId="77B583F0"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09129D6F" w14:textId="6E1A8778" w:rsidR="00670077" w:rsidRPr="00E627E0" w:rsidRDefault="00670077" w:rsidP="00670077">
            <w:pPr>
              <w:widowControl w:val="0"/>
              <w:jc w:val="center"/>
              <w:rPr>
                <w:rFonts w:ascii="GHEA Grapalat" w:hAnsi="GHEA Grapalat"/>
                <w:color w:val="000000"/>
                <w:sz w:val="18"/>
                <w:szCs w:val="18"/>
                <w:lang w:eastAsia="en-US"/>
              </w:rPr>
            </w:pPr>
            <w:r w:rsidRPr="00670077">
              <w:rPr>
                <w:rFonts w:ascii="GHEA Grapalat" w:hAnsi="GHEA Grapalat"/>
                <w:sz w:val="16"/>
                <w:szCs w:val="16"/>
              </w:rPr>
              <w:t>3221100</w:t>
            </w:r>
          </w:p>
        </w:tc>
        <w:tc>
          <w:tcPr>
            <w:tcW w:w="1685" w:type="dxa"/>
            <w:vAlign w:val="center"/>
          </w:tcPr>
          <w:p w14:paraId="2A2E694B" w14:textId="266BF083" w:rsidR="00670077" w:rsidRPr="002B4556" w:rsidRDefault="00670077" w:rsidP="00670077">
            <w:pPr>
              <w:widowControl w:val="0"/>
              <w:jc w:val="center"/>
            </w:pPr>
            <w:r w:rsidRPr="009432D0">
              <w:rPr>
                <w:rFonts w:ascii="GHEA Grapalat" w:hAnsi="GHEA Grapalat"/>
                <w:sz w:val="16"/>
                <w:szCs w:val="16"/>
              </w:rPr>
              <w:t>Свекла</w:t>
            </w:r>
          </w:p>
        </w:tc>
        <w:tc>
          <w:tcPr>
            <w:tcW w:w="960" w:type="dxa"/>
            <w:vAlign w:val="center"/>
          </w:tcPr>
          <w:p w14:paraId="518A1E0A"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3AAF3D86"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6FD819FD"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5069F6B8"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0C2ADBC5"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633DCFC2"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55583259"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33905740"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437000B3" w14:textId="1D87A99C" w:rsidR="00670077" w:rsidRPr="00D071E5" w:rsidRDefault="00670077" w:rsidP="00670077">
            <w:pPr>
              <w:widowControl w:val="0"/>
              <w:jc w:val="center"/>
              <w:rPr>
                <w:rFonts w:ascii="GHEA Grapalat" w:hAnsi="GHEA Grapalat"/>
                <w:sz w:val="16"/>
                <w:szCs w:val="16"/>
              </w:rPr>
            </w:pPr>
          </w:p>
        </w:tc>
        <w:tc>
          <w:tcPr>
            <w:tcW w:w="849" w:type="dxa"/>
            <w:vAlign w:val="center"/>
          </w:tcPr>
          <w:p w14:paraId="3AD7B3AF" w14:textId="6EB1293B" w:rsidR="00670077" w:rsidRPr="00D071E5" w:rsidRDefault="00670077" w:rsidP="00670077">
            <w:pPr>
              <w:widowControl w:val="0"/>
              <w:jc w:val="center"/>
              <w:rPr>
                <w:rFonts w:ascii="GHEA Grapalat" w:hAnsi="GHEA Grapalat"/>
                <w:sz w:val="16"/>
                <w:szCs w:val="16"/>
              </w:rPr>
            </w:pPr>
          </w:p>
        </w:tc>
        <w:tc>
          <w:tcPr>
            <w:tcW w:w="962" w:type="dxa"/>
            <w:vAlign w:val="center"/>
          </w:tcPr>
          <w:p w14:paraId="0015268E" w14:textId="00CDB54E" w:rsidR="00670077" w:rsidRPr="00D071E5" w:rsidRDefault="00670077" w:rsidP="00670077">
            <w:pPr>
              <w:widowControl w:val="0"/>
              <w:jc w:val="center"/>
              <w:rPr>
                <w:rFonts w:ascii="GHEA Grapalat" w:hAnsi="GHEA Grapalat"/>
                <w:sz w:val="16"/>
                <w:szCs w:val="16"/>
              </w:rPr>
            </w:pPr>
          </w:p>
        </w:tc>
        <w:tc>
          <w:tcPr>
            <w:tcW w:w="851" w:type="dxa"/>
            <w:vAlign w:val="center"/>
          </w:tcPr>
          <w:p w14:paraId="4674D13B" w14:textId="174302C3" w:rsidR="00670077" w:rsidRPr="00443D81" w:rsidRDefault="00670077" w:rsidP="00670077">
            <w:pPr>
              <w:widowControl w:val="0"/>
              <w:jc w:val="center"/>
              <w:rPr>
                <w:rFonts w:ascii="GHEA Grapalat" w:hAnsi="GHEA Grapalat"/>
                <w:sz w:val="16"/>
                <w:szCs w:val="16"/>
              </w:rPr>
            </w:pPr>
          </w:p>
        </w:tc>
        <w:tc>
          <w:tcPr>
            <w:tcW w:w="789" w:type="dxa"/>
            <w:vAlign w:val="center"/>
          </w:tcPr>
          <w:p w14:paraId="0A8B8E65" w14:textId="73FEF67D" w:rsidR="00670077" w:rsidRPr="005B23C5" w:rsidRDefault="00670077" w:rsidP="00670077">
            <w:pPr>
              <w:widowControl w:val="0"/>
              <w:jc w:val="center"/>
              <w:rPr>
                <w:rFonts w:ascii="GHEA Grapalat" w:hAnsi="GHEA Grapalat"/>
                <w:sz w:val="16"/>
                <w:szCs w:val="16"/>
              </w:rPr>
            </w:pPr>
          </w:p>
        </w:tc>
      </w:tr>
      <w:tr w:rsidR="00670077" w:rsidRPr="00D071E5" w14:paraId="751648B7" w14:textId="77777777" w:rsidTr="009E7502">
        <w:trPr>
          <w:trHeight w:val="404"/>
          <w:jc w:val="center"/>
        </w:trPr>
        <w:tc>
          <w:tcPr>
            <w:tcW w:w="1695" w:type="dxa"/>
            <w:vAlign w:val="center"/>
          </w:tcPr>
          <w:p w14:paraId="58D3DDFB" w14:textId="09939044"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52F7BB87" w14:textId="4C847C04" w:rsidR="00670077" w:rsidRPr="00E627E0" w:rsidRDefault="00670077" w:rsidP="00670077">
            <w:pPr>
              <w:widowControl w:val="0"/>
              <w:jc w:val="center"/>
              <w:rPr>
                <w:rFonts w:ascii="GHEA Grapalat" w:hAnsi="GHEA Grapalat"/>
                <w:color w:val="000000"/>
                <w:sz w:val="18"/>
                <w:szCs w:val="18"/>
                <w:lang w:eastAsia="en-US"/>
              </w:rPr>
            </w:pPr>
            <w:r w:rsidRPr="00670077">
              <w:rPr>
                <w:rFonts w:ascii="GHEA Grapalat" w:hAnsi="GHEA Grapalat"/>
                <w:sz w:val="16"/>
                <w:szCs w:val="16"/>
              </w:rPr>
              <w:t>15311100</w:t>
            </w:r>
          </w:p>
        </w:tc>
        <w:tc>
          <w:tcPr>
            <w:tcW w:w="1685" w:type="dxa"/>
            <w:vAlign w:val="center"/>
          </w:tcPr>
          <w:p w14:paraId="04E1FF9D" w14:textId="6FA26522" w:rsidR="00670077" w:rsidRPr="002B4556" w:rsidRDefault="00670077" w:rsidP="00670077">
            <w:pPr>
              <w:widowControl w:val="0"/>
              <w:jc w:val="center"/>
            </w:pPr>
            <w:r w:rsidRPr="009432D0">
              <w:rPr>
                <w:rFonts w:ascii="GHEA Grapalat" w:hAnsi="GHEA Grapalat"/>
                <w:sz w:val="16"/>
                <w:szCs w:val="16"/>
              </w:rPr>
              <w:t>Картофель</w:t>
            </w:r>
          </w:p>
        </w:tc>
        <w:tc>
          <w:tcPr>
            <w:tcW w:w="960" w:type="dxa"/>
            <w:vAlign w:val="center"/>
          </w:tcPr>
          <w:p w14:paraId="6D17EE24"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4A17DF8D"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10E80376"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2FD9742D"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444A9F90"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7DD84082"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6C2FBC53"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7E58BB27"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2D10C2E0" w14:textId="06D023A7" w:rsidR="00670077" w:rsidRPr="00D071E5" w:rsidRDefault="00670077" w:rsidP="00670077">
            <w:pPr>
              <w:widowControl w:val="0"/>
              <w:jc w:val="center"/>
              <w:rPr>
                <w:rFonts w:ascii="GHEA Grapalat" w:hAnsi="GHEA Grapalat"/>
                <w:sz w:val="16"/>
                <w:szCs w:val="16"/>
              </w:rPr>
            </w:pPr>
          </w:p>
        </w:tc>
        <w:tc>
          <w:tcPr>
            <w:tcW w:w="849" w:type="dxa"/>
            <w:vAlign w:val="center"/>
          </w:tcPr>
          <w:p w14:paraId="7710E104" w14:textId="728F8437" w:rsidR="00670077" w:rsidRPr="00D071E5" w:rsidRDefault="00670077" w:rsidP="00670077">
            <w:pPr>
              <w:widowControl w:val="0"/>
              <w:jc w:val="center"/>
              <w:rPr>
                <w:rFonts w:ascii="GHEA Grapalat" w:hAnsi="GHEA Grapalat"/>
                <w:sz w:val="16"/>
                <w:szCs w:val="16"/>
              </w:rPr>
            </w:pPr>
          </w:p>
        </w:tc>
        <w:tc>
          <w:tcPr>
            <w:tcW w:w="962" w:type="dxa"/>
            <w:vAlign w:val="center"/>
          </w:tcPr>
          <w:p w14:paraId="5D9547E5" w14:textId="1276CC7D" w:rsidR="00670077" w:rsidRPr="00D071E5" w:rsidRDefault="00670077" w:rsidP="00670077">
            <w:pPr>
              <w:widowControl w:val="0"/>
              <w:jc w:val="center"/>
              <w:rPr>
                <w:rFonts w:ascii="GHEA Grapalat" w:hAnsi="GHEA Grapalat"/>
                <w:sz w:val="16"/>
                <w:szCs w:val="16"/>
              </w:rPr>
            </w:pPr>
          </w:p>
        </w:tc>
        <w:tc>
          <w:tcPr>
            <w:tcW w:w="851" w:type="dxa"/>
            <w:vAlign w:val="center"/>
          </w:tcPr>
          <w:p w14:paraId="42F3F655" w14:textId="40297B95" w:rsidR="00670077" w:rsidRPr="00443D81" w:rsidRDefault="00670077" w:rsidP="00670077">
            <w:pPr>
              <w:widowControl w:val="0"/>
              <w:jc w:val="center"/>
              <w:rPr>
                <w:rFonts w:ascii="GHEA Grapalat" w:hAnsi="GHEA Grapalat"/>
                <w:sz w:val="16"/>
                <w:szCs w:val="16"/>
              </w:rPr>
            </w:pPr>
          </w:p>
        </w:tc>
        <w:tc>
          <w:tcPr>
            <w:tcW w:w="789" w:type="dxa"/>
            <w:vAlign w:val="center"/>
          </w:tcPr>
          <w:p w14:paraId="243DE210" w14:textId="78827759" w:rsidR="00670077" w:rsidRPr="005B23C5" w:rsidRDefault="00670077" w:rsidP="00670077">
            <w:pPr>
              <w:widowControl w:val="0"/>
              <w:jc w:val="center"/>
              <w:rPr>
                <w:rFonts w:ascii="GHEA Grapalat" w:hAnsi="GHEA Grapalat"/>
                <w:sz w:val="16"/>
                <w:szCs w:val="16"/>
              </w:rPr>
            </w:pPr>
          </w:p>
        </w:tc>
      </w:tr>
      <w:tr w:rsidR="00670077" w:rsidRPr="00D071E5" w14:paraId="73D385A7" w14:textId="77777777" w:rsidTr="009E7502">
        <w:trPr>
          <w:trHeight w:val="404"/>
          <w:jc w:val="center"/>
        </w:trPr>
        <w:tc>
          <w:tcPr>
            <w:tcW w:w="1695" w:type="dxa"/>
            <w:vAlign w:val="center"/>
          </w:tcPr>
          <w:p w14:paraId="3230C35D" w14:textId="7D1240C3"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13C39709" w14:textId="56B5055F" w:rsidR="00670077" w:rsidRPr="00E627E0" w:rsidRDefault="00670077" w:rsidP="00670077">
            <w:pPr>
              <w:widowControl w:val="0"/>
              <w:jc w:val="center"/>
              <w:rPr>
                <w:rFonts w:ascii="GHEA Grapalat" w:hAnsi="GHEA Grapalat"/>
                <w:color w:val="000000"/>
                <w:sz w:val="18"/>
                <w:szCs w:val="18"/>
                <w:lang w:eastAsia="en-US"/>
              </w:rPr>
            </w:pPr>
            <w:r w:rsidRPr="00670077">
              <w:rPr>
                <w:rFonts w:ascii="GHEA Grapalat" w:hAnsi="GHEA Grapalat"/>
                <w:sz w:val="16"/>
                <w:szCs w:val="16"/>
              </w:rPr>
              <w:t>15112150</w:t>
            </w:r>
          </w:p>
        </w:tc>
        <w:tc>
          <w:tcPr>
            <w:tcW w:w="1685" w:type="dxa"/>
            <w:vAlign w:val="center"/>
          </w:tcPr>
          <w:p w14:paraId="5185FC5A" w14:textId="63E90021" w:rsidR="00670077" w:rsidRPr="002B4556" w:rsidRDefault="00670077" w:rsidP="00670077">
            <w:pPr>
              <w:widowControl w:val="0"/>
              <w:jc w:val="center"/>
            </w:pPr>
            <w:r w:rsidRPr="009432D0">
              <w:rPr>
                <w:rFonts w:ascii="GHEA Grapalat" w:hAnsi="GHEA Grapalat"/>
                <w:sz w:val="16"/>
                <w:szCs w:val="16"/>
              </w:rPr>
              <w:t>Куриная грудка</w:t>
            </w:r>
          </w:p>
        </w:tc>
        <w:tc>
          <w:tcPr>
            <w:tcW w:w="960" w:type="dxa"/>
            <w:vAlign w:val="center"/>
          </w:tcPr>
          <w:p w14:paraId="1C2ED87F"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4C3444C5"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0C3F2218"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6D0BB51A"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752FA419"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3FB74473"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74C9C2DF"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7B45CFB5"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403E45C5" w14:textId="45091209" w:rsidR="00670077" w:rsidRPr="00D071E5" w:rsidRDefault="00670077" w:rsidP="00670077">
            <w:pPr>
              <w:widowControl w:val="0"/>
              <w:jc w:val="center"/>
              <w:rPr>
                <w:rFonts w:ascii="GHEA Grapalat" w:hAnsi="GHEA Grapalat"/>
                <w:sz w:val="16"/>
                <w:szCs w:val="16"/>
              </w:rPr>
            </w:pPr>
          </w:p>
        </w:tc>
        <w:tc>
          <w:tcPr>
            <w:tcW w:w="849" w:type="dxa"/>
            <w:vAlign w:val="center"/>
          </w:tcPr>
          <w:p w14:paraId="30076983" w14:textId="37474AB0" w:rsidR="00670077" w:rsidRPr="00D071E5" w:rsidRDefault="00670077" w:rsidP="00670077">
            <w:pPr>
              <w:widowControl w:val="0"/>
              <w:jc w:val="center"/>
              <w:rPr>
                <w:rFonts w:ascii="GHEA Grapalat" w:hAnsi="GHEA Grapalat"/>
                <w:sz w:val="16"/>
                <w:szCs w:val="16"/>
              </w:rPr>
            </w:pPr>
          </w:p>
        </w:tc>
        <w:tc>
          <w:tcPr>
            <w:tcW w:w="962" w:type="dxa"/>
            <w:vAlign w:val="center"/>
          </w:tcPr>
          <w:p w14:paraId="2767A35A" w14:textId="1EA19113" w:rsidR="00670077" w:rsidRPr="00D071E5" w:rsidRDefault="00670077" w:rsidP="00670077">
            <w:pPr>
              <w:widowControl w:val="0"/>
              <w:jc w:val="center"/>
              <w:rPr>
                <w:rFonts w:ascii="GHEA Grapalat" w:hAnsi="GHEA Grapalat"/>
                <w:sz w:val="16"/>
                <w:szCs w:val="16"/>
              </w:rPr>
            </w:pPr>
          </w:p>
        </w:tc>
        <w:tc>
          <w:tcPr>
            <w:tcW w:w="851" w:type="dxa"/>
            <w:vAlign w:val="center"/>
          </w:tcPr>
          <w:p w14:paraId="4DF28897" w14:textId="2F1047DC" w:rsidR="00670077" w:rsidRPr="00443D81" w:rsidRDefault="00670077" w:rsidP="00670077">
            <w:pPr>
              <w:widowControl w:val="0"/>
              <w:jc w:val="center"/>
              <w:rPr>
                <w:rFonts w:ascii="GHEA Grapalat" w:hAnsi="GHEA Grapalat"/>
                <w:sz w:val="16"/>
                <w:szCs w:val="16"/>
              </w:rPr>
            </w:pPr>
          </w:p>
        </w:tc>
        <w:tc>
          <w:tcPr>
            <w:tcW w:w="789" w:type="dxa"/>
            <w:vAlign w:val="center"/>
          </w:tcPr>
          <w:p w14:paraId="6C6EDAF9" w14:textId="79F45FE8" w:rsidR="00670077" w:rsidRPr="005B23C5" w:rsidRDefault="00670077" w:rsidP="00670077">
            <w:pPr>
              <w:widowControl w:val="0"/>
              <w:jc w:val="center"/>
              <w:rPr>
                <w:rFonts w:ascii="GHEA Grapalat" w:hAnsi="GHEA Grapalat"/>
                <w:sz w:val="16"/>
                <w:szCs w:val="16"/>
              </w:rPr>
            </w:pPr>
          </w:p>
        </w:tc>
      </w:tr>
      <w:tr w:rsidR="00670077" w:rsidRPr="00D071E5" w14:paraId="30E24CCC" w14:textId="77777777" w:rsidTr="009E7502">
        <w:trPr>
          <w:trHeight w:val="404"/>
          <w:jc w:val="center"/>
        </w:trPr>
        <w:tc>
          <w:tcPr>
            <w:tcW w:w="1695" w:type="dxa"/>
            <w:vAlign w:val="center"/>
          </w:tcPr>
          <w:p w14:paraId="0654E330" w14:textId="404B84A8"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019C5878" w14:textId="704BB3BB" w:rsidR="00670077" w:rsidRPr="00E627E0" w:rsidRDefault="00670077" w:rsidP="00670077">
            <w:pPr>
              <w:widowControl w:val="0"/>
              <w:jc w:val="center"/>
              <w:rPr>
                <w:rFonts w:ascii="GHEA Grapalat" w:hAnsi="GHEA Grapalat"/>
                <w:color w:val="000000"/>
                <w:sz w:val="18"/>
                <w:szCs w:val="18"/>
                <w:lang w:eastAsia="en-US"/>
              </w:rPr>
            </w:pPr>
            <w:r w:rsidRPr="00670077">
              <w:rPr>
                <w:rFonts w:ascii="GHEA Grapalat" w:hAnsi="GHEA Grapalat"/>
                <w:sz w:val="16"/>
                <w:szCs w:val="16"/>
              </w:rPr>
              <w:t>15811100</w:t>
            </w:r>
          </w:p>
        </w:tc>
        <w:tc>
          <w:tcPr>
            <w:tcW w:w="1685" w:type="dxa"/>
            <w:vAlign w:val="center"/>
          </w:tcPr>
          <w:p w14:paraId="65FAB7A0" w14:textId="2170FF55" w:rsidR="00670077" w:rsidRPr="002B4556" w:rsidRDefault="00670077" w:rsidP="00670077">
            <w:pPr>
              <w:widowControl w:val="0"/>
              <w:jc w:val="center"/>
            </w:pPr>
            <w:r w:rsidRPr="009432D0">
              <w:rPr>
                <w:rFonts w:ascii="GHEA Grapalat" w:hAnsi="GHEA Grapalat"/>
                <w:sz w:val="16"/>
                <w:szCs w:val="16"/>
              </w:rPr>
              <w:t>Хлеб</w:t>
            </w:r>
          </w:p>
        </w:tc>
        <w:tc>
          <w:tcPr>
            <w:tcW w:w="960" w:type="dxa"/>
            <w:vAlign w:val="center"/>
          </w:tcPr>
          <w:p w14:paraId="5E6372A1"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2831794F"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0D0797FB"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775E2836"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72398A03"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24709299"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0DB4B4A7"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68831F91"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095EE0A9" w14:textId="1B84D666" w:rsidR="00670077" w:rsidRPr="00D071E5" w:rsidRDefault="00670077" w:rsidP="00670077">
            <w:pPr>
              <w:widowControl w:val="0"/>
              <w:jc w:val="center"/>
              <w:rPr>
                <w:rFonts w:ascii="GHEA Grapalat" w:hAnsi="GHEA Grapalat"/>
                <w:sz w:val="16"/>
                <w:szCs w:val="16"/>
              </w:rPr>
            </w:pPr>
          </w:p>
        </w:tc>
        <w:tc>
          <w:tcPr>
            <w:tcW w:w="849" w:type="dxa"/>
            <w:vAlign w:val="center"/>
          </w:tcPr>
          <w:p w14:paraId="17DD64DA" w14:textId="4DA3AF31" w:rsidR="00670077" w:rsidRPr="00D071E5" w:rsidRDefault="00670077" w:rsidP="00670077">
            <w:pPr>
              <w:widowControl w:val="0"/>
              <w:jc w:val="center"/>
              <w:rPr>
                <w:rFonts w:ascii="GHEA Grapalat" w:hAnsi="GHEA Grapalat"/>
                <w:sz w:val="16"/>
                <w:szCs w:val="16"/>
              </w:rPr>
            </w:pPr>
          </w:p>
        </w:tc>
        <w:tc>
          <w:tcPr>
            <w:tcW w:w="962" w:type="dxa"/>
            <w:vAlign w:val="center"/>
          </w:tcPr>
          <w:p w14:paraId="2372AE2D" w14:textId="59528420" w:rsidR="00670077" w:rsidRPr="00D071E5" w:rsidRDefault="00670077" w:rsidP="00670077">
            <w:pPr>
              <w:widowControl w:val="0"/>
              <w:jc w:val="center"/>
              <w:rPr>
                <w:rFonts w:ascii="GHEA Grapalat" w:hAnsi="GHEA Grapalat"/>
                <w:sz w:val="16"/>
                <w:szCs w:val="16"/>
              </w:rPr>
            </w:pPr>
          </w:p>
        </w:tc>
        <w:tc>
          <w:tcPr>
            <w:tcW w:w="851" w:type="dxa"/>
            <w:vAlign w:val="center"/>
          </w:tcPr>
          <w:p w14:paraId="0190C9EB" w14:textId="60348155" w:rsidR="00670077" w:rsidRPr="00443D81" w:rsidRDefault="00670077" w:rsidP="00670077">
            <w:pPr>
              <w:widowControl w:val="0"/>
              <w:jc w:val="center"/>
              <w:rPr>
                <w:rFonts w:ascii="GHEA Grapalat" w:hAnsi="GHEA Grapalat"/>
                <w:sz w:val="16"/>
                <w:szCs w:val="16"/>
              </w:rPr>
            </w:pPr>
          </w:p>
        </w:tc>
        <w:tc>
          <w:tcPr>
            <w:tcW w:w="789" w:type="dxa"/>
            <w:vAlign w:val="center"/>
          </w:tcPr>
          <w:p w14:paraId="2A9F007C" w14:textId="0805C3C8" w:rsidR="00670077" w:rsidRPr="005B23C5" w:rsidRDefault="00670077" w:rsidP="00670077">
            <w:pPr>
              <w:widowControl w:val="0"/>
              <w:jc w:val="center"/>
              <w:rPr>
                <w:rFonts w:ascii="GHEA Grapalat" w:hAnsi="GHEA Grapalat"/>
                <w:sz w:val="16"/>
                <w:szCs w:val="16"/>
              </w:rPr>
            </w:pPr>
          </w:p>
        </w:tc>
      </w:tr>
      <w:tr w:rsidR="00670077" w:rsidRPr="00D071E5" w14:paraId="45031057" w14:textId="77777777" w:rsidTr="009E7502">
        <w:trPr>
          <w:trHeight w:val="404"/>
          <w:jc w:val="center"/>
        </w:trPr>
        <w:tc>
          <w:tcPr>
            <w:tcW w:w="1695" w:type="dxa"/>
            <w:vAlign w:val="center"/>
          </w:tcPr>
          <w:p w14:paraId="1E83C1E7" w14:textId="2C2CF8C6"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3FB27690" w14:textId="29E71B4F" w:rsidR="00670077" w:rsidRPr="00E627E0" w:rsidRDefault="00670077" w:rsidP="00670077">
            <w:pPr>
              <w:widowControl w:val="0"/>
              <w:jc w:val="center"/>
              <w:rPr>
                <w:rFonts w:ascii="GHEA Grapalat" w:hAnsi="GHEA Grapalat"/>
                <w:color w:val="000000"/>
                <w:sz w:val="18"/>
                <w:szCs w:val="18"/>
                <w:lang w:eastAsia="en-US"/>
              </w:rPr>
            </w:pPr>
            <w:r w:rsidRPr="00670077">
              <w:rPr>
                <w:rFonts w:ascii="GHEA Grapalat" w:hAnsi="GHEA Grapalat"/>
                <w:sz w:val="16"/>
                <w:szCs w:val="16"/>
              </w:rPr>
              <w:t>15616000</w:t>
            </w:r>
          </w:p>
        </w:tc>
        <w:tc>
          <w:tcPr>
            <w:tcW w:w="1685" w:type="dxa"/>
            <w:vAlign w:val="center"/>
          </w:tcPr>
          <w:p w14:paraId="3C7B3C44" w14:textId="53C12444" w:rsidR="00670077" w:rsidRPr="002B4556" w:rsidRDefault="00670077" w:rsidP="00670077">
            <w:pPr>
              <w:widowControl w:val="0"/>
              <w:jc w:val="center"/>
            </w:pPr>
            <w:r w:rsidRPr="009432D0">
              <w:rPr>
                <w:rFonts w:ascii="GHEA Grapalat" w:hAnsi="GHEA Grapalat"/>
                <w:sz w:val="16"/>
                <w:szCs w:val="16"/>
              </w:rPr>
              <w:t>Гречиха</w:t>
            </w:r>
          </w:p>
        </w:tc>
        <w:tc>
          <w:tcPr>
            <w:tcW w:w="960" w:type="dxa"/>
            <w:vAlign w:val="center"/>
          </w:tcPr>
          <w:p w14:paraId="5EC3E141"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1BA571AD"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3506C560"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5FCED14F"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1C40B0F2"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78D1074E"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061241E9"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057743D1"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4B7156EE" w14:textId="29D54188" w:rsidR="00670077" w:rsidRPr="00D071E5" w:rsidRDefault="00670077" w:rsidP="00670077">
            <w:pPr>
              <w:widowControl w:val="0"/>
              <w:jc w:val="center"/>
              <w:rPr>
                <w:rFonts w:ascii="GHEA Grapalat" w:hAnsi="GHEA Grapalat"/>
                <w:sz w:val="16"/>
                <w:szCs w:val="16"/>
              </w:rPr>
            </w:pPr>
          </w:p>
        </w:tc>
        <w:tc>
          <w:tcPr>
            <w:tcW w:w="849" w:type="dxa"/>
            <w:vAlign w:val="center"/>
          </w:tcPr>
          <w:p w14:paraId="5620D688" w14:textId="6C3E371D" w:rsidR="00670077" w:rsidRPr="00D071E5" w:rsidRDefault="00670077" w:rsidP="00670077">
            <w:pPr>
              <w:widowControl w:val="0"/>
              <w:jc w:val="center"/>
              <w:rPr>
                <w:rFonts w:ascii="GHEA Grapalat" w:hAnsi="GHEA Grapalat"/>
                <w:sz w:val="16"/>
                <w:szCs w:val="16"/>
              </w:rPr>
            </w:pPr>
          </w:p>
        </w:tc>
        <w:tc>
          <w:tcPr>
            <w:tcW w:w="962" w:type="dxa"/>
            <w:vAlign w:val="center"/>
          </w:tcPr>
          <w:p w14:paraId="44D2F2BA" w14:textId="6A3772DB" w:rsidR="00670077" w:rsidRPr="00D071E5" w:rsidRDefault="00670077" w:rsidP="00670077">
            <w:pPr>
              <w:widowControl w:val="0"/>
              <w:jc w:val="center"/>
              <w:rPr>
                <w:rFonts w:ascii="GHEA Grapalat" w:hAnsi="GHEA Grapalat"/>
                <w:sz w:val="16"/>
                <w:szCs w:val="16"/>
              </w:rPr>
            </w:pPr>
          </w:p>
        </w:tc>
        <w:tc>
          <w:tcPr>
            <w:tcW w:w="851" w:type="dxa"/>
            <w:vAlign w:val="center"/>
          </w:tcPr>
          <w:p w14:paraId="6BB6A2CF" w14:textId="77CC0DB9" w:rsidR="00670077" w:rsidRPr="00443D81" w:rsidRDefault="00670077" w:rsidP="00670077">
            <w:pPr>
              <w:widowControl w:val="0"/>
              <w:jc w:val="center"/>
              <w:rPr>
                <w:rFonts w:ascii="GHEA Grapalat" w:hAnsi="GHEA Grapalat"/>
                <w:sz w:val="16"/>
                <w:szCs w:val="16"/>
              </w:rPr>
            </w:pPr>
          </w:p>
        </w:tc>
        <w:tc>
          <w:tcPr>
            <w:tcW w:w="789" w:type="dxa"/>
            <w:vAlign w:val="center"/>
          </w:tcPr>
          <w:p w14:paraId="5890C5DA" w14:textId="5221DA99" w:rsidR="00670077" w:rsidRPr="005B23C5" w:rsidRDefault="00670077" w:rsidP="00670077">
            <w:pPr>
              <w:widowControl w:val="0"/>
              <w:jc w:val="center"/>
              <w:rPr>
                <w:rFonts w:ascii="GHEA Grapalat" w:hAnsi="GHEA Grapalat"/>
                <w:sz w:val="16"/>
                <w:szCs w:val="16"/>
              </w:rPr>
            </w:pPr>
          </w:p>
        </w:tc>
      </w:tr>
      <w:tr w:rsidR="00670077" w:rsidRPr="00D071E5" w14:paraId="73FCD33C" w14:textId="77777777" w:rsidTr="009E7502">
        <w:trPr>
          <w:trHeight w:val="404"/>
          <w:jc w:val="center"/>
        </w:trPr>
        <w:tc>
          <w:tcPr>
            <w:tcW w:w="1695" w:type="dxa"/>
            <w:vAlign w:val="center"/>
          </w:tcPr>
          <w:p w14:paraId="3EDB5088" w14:textId="5450924E"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7EAD5522" w14:textId="47940331" w:rsidR="00670077" w:rsidRPr="00E627E0" w:rsidRDefault="00670077" w:rsidP="00670077">
            <w:pPr>
              <w:widowControl w:val="0"/>
              <w:jc w:val="center"/>
              <w:rPr>
                <w:rFonts w:ascii="GHEA Grapalat" w:hAnsi="GHEA Grapalat"/>
                <w:color w:val="000000"/>
                <w:sz w:val="18"/>
                <w:szCs w:val="18"/>
                <w:lang w:eastAsia="en-US"/>
              </w:rPr>
            </w:pPr>
            <w:r w:rsidRPr="00670077">
              <w:rPr>
                <w:rFonts w:ascii="GHEA Grapalat" w:hAnsi="GHEA Grapalat"/>
                <w:sz w:val="16"/>
                <w:szCs w:val="16"/>
              </w:rPr>
              <w:t>3142510</w:t>
            </w:r>
          </w:p>
        </w:tc>
        <w:tc>
          <w:tcPr>
            <w:tcW w:w="1685" w:type="dxa"/>
            <w:vAlign w:val="center"/>
          </w:tcPr>
          <w:p w14:paraId="5AA7F07C" w14:textId="398AFC93" w:rsidR="00670077" w:rsidRPr="002B4556" w:rsidRDefault="00670077" w:rsidP="00670077">
            <w:pPr>
              <w:widowControl w:val="0"/>
              <w:jc w:val="center"/>
            </w:pPr>
            <w:r w:rsidRPr="009432D0">
              <w:rPr>
                <w:rFonts w:ascii="GHEA Grapalat" w:hAnsi="GHEA Grapalat"/>
                <w:sz w:val="16"/>
                <w:szCs w:val="16"/>
              </w:rPr>
              <w:t>Яйцо</w:t>
            </w:r>
          </w:p>
        </w:tc>
        <w:tc>
          <w:tcPr>
            <w:tcW w:w="960" w:type="dxa"/>
            <w:vAlign w:val="center"/>
          </w:tcPr>
          <w:p w14:paraId="77C1BE0E"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5EA50656"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7BF0F6C4"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6637C220"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041F2876"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3A5FDA62"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0A49BF31"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4A386942"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712AD421" w14:textId="4C4A987E" w:rsidR="00670077" w:rsidRPr="00D071E5" w:rsidRDefault="00670077" w:rsidP="00670077">
            <w:pPr>
              <w:widowControl w:val="0"/>
              <w:jc w:val="center"/>
              <w:rPr>
                <w:rFonts w:ascii="GHEA Grapalat" w:hAnsi="GHEA Grapalat"/>
                <w:sz w:val="16"/>
                <w:szCs w:val="16"/>
              </w:rPr>
            </w:pPr>
          </w:p>
        </w:tc>
        <w:tc>
          <w:tcPr>
            <w:tcW w:w="849" w:type="dxa"/>
            <w:vAlign w:val="center"/>
          </w:tcPr>
          <w:p w14:paraId="1318D6F3" w14:textId="5FA80813" w:rsidR="00670077" w:rsidRPr="00D071E5" w:rsidRDefault="00670077" w:rsidP="00670077">
            <w:pPr>
              <w:widowControl w:val="0"/>
              <w:jc w:val="center"/>
              <w:rPr>
                <w:rFonts w:ascii="GHEA Grapalat" w:hAnsi="GHEA Grapalat"/>
                <w:sz w:val="16"/>
                <w:szCs w:val="16"/>
              </w:rPr>
            </w:pPr>
          </w:p>
        </w:tc>
        <w:tc>
          <w:tcPr>
            <w:tcW w:w="962" w:type="dxa"/>
            <w:vAlign w:val="center"/>
          </w:tcPr>
          <w:p w14:paraId="3AFADD8D" w14:textId="101A652C" w:rsidR="00670077" w:rsidRPr="00D071E5" w:rsidRDefault="00670077" w:rsidP="00670077">
            <w:pPr>
              <w:widowControl w:val="0"/>
              <w:jc w:val="center"/>
              <w:rPr>
                <w:rFonts w:ascii="GHEA Grapalat" w:hAnsi="GHEA Grapalat"/>
                <w:sz w:val="16"/>
                <w:szCs w:val="16"/>
              </w:rPr>
            </w:pPr>
          </w:p>
        </w:tc>
        <w:tc>
          <w:tcPr>
            <w:tcW w:w="851" w:type="dxa"/>
            <w:vAlign w:val="center"/>
          </w:tcPr>
          <w:p w14:paraId="451249AE" w14:textId="2B5251D7" w:rsidR="00670077" w:rsidRPr="00443D81" w:rsidRDefault="00670077" w:rsidP="00670077">
            <w:pPr>
              <w:widowControl w:val="0"/>
              <w:jc w:val="center"/>
              <w:rPr>
                <w:rFonts w:ascii="GHEA Grapalat" w:hAnsi="GHEA Grapalat"/>
                <w:sz w:val="16"/>
                <w:szCs w:val="16"/>
              </w:rPr>
            </w:pPr>
          </w:p>
        </w:tc>
        <w:tc>
          <w:tcPr>
            <w:tcW w:w="789" w:type="dxa"/>
            <w:vAlign w:val="center"/>
          </w:tcPr>
          <w:p w14:paraId="69A181C8" w14:textId="753FCAC1" w:rsidR="00670077" w:rsidRPr="005B23C5" w:rsidRDefault="00670077" w:rsidP="00670077">
            <w:pPr>
              <w:widowControl w:val="0"/>
              <w:jc w:val="center"/>
              <w:rPr>
                <w:rFonts w:ascii="GHEA Grapalat" w:hAnsi="GHEA Grapalat"/>
                <w:sz w:val="16"/>
                <w:szCs w:val="16"/>
              </w:rPr>
            </w:pPr>
          </w:p>
        </w:tc>
      </w:tr>
      <w:tr w:rsidR="00670077" w:rsidRPr="00D071E5" w14:paraId="2BB210C6" w14:textId="77777777" w:rsidTr="009E7502">
        <w:trPr>
          <w:trHeight w:val="404"/>
          <w:jc w:val="center"/>
        </w:trPr>
        <w:tc>
          <w:tcPr>
            <w:tcW w:w="1695" w:type="dxa"/>
            <w:vAlign w:val="center"/>
          </w:tcPr>
          <w:p w14:paraId="22B6ED1E" w14:textId="32099407"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5EB35916" w14:textId="28F798B0" w:rsidR="00670077" w:rsidRPr="00E627E0" w:rsidRDefault="00670077" w:rsidP="00670077">
            <w:pPr>
              <w:widowControl w:val="0"/>
              <w:jc w:val="center"/>
              <w:rPr>
                <w:rFonts w:ascii="GHEA Grapalat" w:hAnsi="GHEA Grapalat"/>
                <w:color w:val="000000"/>
                <w:sz w:val="18"/>
                <w:szCs w:val="18"/>
                <w:lang w:eastAsia="en-US"/>
              </w:rPr>
            </w:pPr>
            <w:r w:rsidRPr="00670077">
              <w:rPr>
                <w:rFonts w:ascii="GHEA Grapalat" w:hAnsi="GHEA Grapalat"/>
                <w:sz w:val="16"/>
                <w:szCs w:val="16"/>
              </w:rPr>
              <w:t>15851100</w:t>
            </w:r>
          </w:p>
        </w:tc>
        <w:tc>
          <w:tcPr>
            <w:tcW w:w="1685" w:type="dxa"/>
            <w:vAlign w:val="center"/>
          </w:tcPr>
          <w:p w14:paraId="216D7BE2" w14:textId="2D97F7FD" w:rsidR="00670077" w:rsidRPr="002B4556" w:rsidRDefault="00670077" w:rsidP="00670077">
            <w:pPr>
              <w:widowControl w:val="0"/>
              <w:jc w:val="center"/>
            </w:pPr>
            <w:r w:rsidRPr="009432D0">
              <w:rPr>
                <w:rFonts w:ascii="GHEA Grapalat" w:hAnsi="GHEA Grapalat"/>
                <w:sz w:val="16"/>
                <w:szCs w:val="16"/>
              </w:rPr>
              <w:t>Макаронные изделия</w:t>
            </w:r>
          </w:p>
        </w:tc>
        <w:tc>
          <w:tcPr>
            <w:tcW w:w="960" w:type="dxa"/>
            <w:vAlign w:val="center"/>
          </w:tcPr>
          <w:p w14:paraId="00364D3F"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3E3E0995"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6D026C99"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110D1F26"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3F70A822"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5FEEE416"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6AB1019F"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2398249A"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1EC0FABE" w14:textId="3738E7B6" w:rsidR="00670077" w:rsidRPr="00D071E5" w:rsidRDefault="00670077" w:rsidP="00670077">
            <w:pPr>
              <w:widowControl w:val="0"/>
              <w:jc w:val="center"/>
              <w:rPr>
                <w:rFonts w:ascii="GHEA Grapalat" w:hAnsi="GHEA Grapalat"/>
                <w:sz w:val="16"/>
                <w:szCs w:val="16"/>
              </w:rPr>
            </w:pPr>
          </w:p>
        </w:tc>
        <w:tc>
          <w:tcPr>
            <w:tcW w:w="849" w:type="dxa"/>
            <w:vAlign w:val="center"/>
          </w:tcPr>
          <w:p w14:paraId="6C6019D8" w14:textId="2D65D8BF" w:rsidR="00670077" w:rsidRPr="00D071E5" w:rsidRDefault="00670077" w:rsidP="00670077">
            <w:pPr>
              <w:widowControl w:val="0"/>
              <w:jc w:val="center"/>
              <w:rPr>
                <w:rFonts w:ascii="GHEA Grapalat" w:hAnsi="GHEA Grapalat"/>
                <w:sz w:val="16"/>
                <w:szCs w:val="16"/>
              </w:rPr>
            </w:pPr>
          </w:p>
        </w:tc>
        <w:tc>
          <w:tcPr>
            <w:tcW w:w="962" w:type="dxa"/>
            <w:vAlign w:val="center"/>
          </w:tcPr>
          <w:p w14:paraId="3DCC76F8" w14:textId="2C2F4B3B" w:rsidR="00670077" w:rsidRPr="00D071E5" w:rsidRDefault="00670077" w:rsidP="00670077">
            <w:pPr>
              <w:widowControl w:val="0"/>
              <w:jc w:val="center"/>
              <w:rPr>
                <w:rFonts w:ascii="GHEA Grapalat" w:hAnsi="GHEA Grapalat"/>
                <w:sz w:val="16"/>
                <w:szCs w:val="16"/>
              </w:rPr>
            </w:pPr>
          </w:p>
        </w:tc>
        <w:tc>
          <w:tcPr>
            <w:tcW w:w="851" w:type="dxa"/>
            <w:vAlign w:val="center"/>
          </w:tcPr>
          <w:p w14:paraId="67FCD98A" w14:textId="0E27E956" w:rsidR="00670077" w:rsidRPr="00443D81" w:rsidRDefault="00670077" w:rsidP="00670077">
            <w:pPr>
              <w:widowControl w:val="0"/>
              <w:jc w:val="center"/>
              <w:rPr>
                <w:rFonts w:ascii="GHEA Grapalat" w:hAnsi="GHEA Grapalat"/>
                <w:sz w:val="16"/>
                <w:szCs w:val="16"/>
              </w:rPr>
            </w:pPr>
          </w:p>
        </w:tc>
        <w:tc>
          <w:tcPr>
            <w:tcW w:w="789" w:type="dxa"/>
            <w:vAlign w:val="center"/>
          </w:tcPr>
          <w:p w14:paraId="6A326DFA" w14:textId="64C90093" w:rsidR="00670077" w:rsidRPr="005B23C5" w:rsidRDefault="00670077" w:rsidP="00670077">
            <w:pPr>
              <w:widowControl w:val="0"/>
              <w:jc w:val="center"/>
              <w:rPr>
                <w:rFonts w:ascii="GHEA Grapalat" w:hAnsi="GHEA Grapalat"/>
                <w:sz w:val="16"/>
                <w:szCs w:val="16"/>
              </w:rPr>
            </w:pPr>
          </w:p>
        </w:tc>
      </w:tr>
      <w:tr w:rsidR="00670077" w:rsidRPr="00D071E5" w14:paraId="08968570" w14:textId="77777777" w:rsidTr="009E7502">
        <w:trPr>
          <w:trHeight w:val="404"/>
          <w:jc w:val="center"/>
        </w:trPr>
        <w:tc>
          <w:tcPr>
            <w:tcW w:w="1695" w:type="dxa"/>
            <w:vAlign w:val="center"/>
          </w:tcPr>
          <w:p w14:paraId="3A1F8218" w14:textId="34809447"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65CEB4F3" w14:textId="27F7970B" w:rsidR="00670077" w:rsidRPr="00E627E0" w:rsidRDefault="00670077" w:rsidP="00670077">
            <w:pPr>
              <w:widowControl w:val="0"/>
              <w:jc w:val="center"/>
              <w:rPr>
                <w:rFonts w:ascii="GHEA Grapalat" w:hAnsi="GHEA Grapalat"/>
                <w:color w:val="000000"/>
                <w:sz w:val="18"/>
                <w:szCs w:val="18"/>
                <w:lang w:eastAsia="en-US"/>
              </w:rPr>
            </w:pPr>
            <w:r w:rsidRPr="00670077">
              <w:rPr>
                <w:rFonts w:ascii="GHEA Grapalat" w:hAnsi="GHEA Grapalat"/>
                <w:sz w:val="16"/>
                <w:szCs w:val="16"/>
              </w:rPr>
              <w:t>15331154</w:t>
            </w:r>
          </w:p>
        </w:tc>
        <w:tc>
          <w:tcPr>
            <w:tcW w:w="1685" w:type="dxa"/>
            <w:vAlign w:val="center"/>
          </w:tcPr>
          <w:p w14:paraId="4600AD23" w14:textId="515B292A" w:rsidR="00670077" w:rsidRPr="002B4556" w:rsidRDefault="00670077" w:rsidP="00670077">
            <w:pPr>
              <w:widowControl w:val="0"/>
              <w:jc w:val="center"/>
            </w:pPr>
            <w:r w:rsidRPr="009432D0">
              <w:rPr>
                <w:rFonts w:ascii="GHEA Grapalat" w:hAnsi="GHEA Grapalat"/>
                <w:sz w:val="16"/>
                <w:szCs w:val="16"/>
              </w:rPr>
              <w:t>Горох</w:t>
            </w:r>
          </w:p>
        </w:tc>
        <w:tc>
          <w:tcPr>
            <w:tcW w:w="960" w:type="dxa"/>
            <w:vAlign w:val="center"/>
          </w:tcPr>
          <w:p w14:paraId="22FEEFE8"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2946691B"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0D3AF1C6"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2959FEEA"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7C952382"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00801D87"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4DF97BB7"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770BF3BE"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2092CAA5" w14:textId="12EAAE96" w:rsidR="00670077" w:rsidRPr="00D071E5" w:rsidRDefault="00670077" w:rsidP="00670077">
            <w:pPr>
              <w:widowControl w:val="0"/>
              <w:jc w:val="center"/>
              <w:rPr>
                <w:rFonts w:ascii="GHEA Grapalat" w:hAnsi="GHEA Grapalat"/>
                <w:sz w:val="16"/>
                <w:szCs w:val="16"/>
              </w:rPr>
            </w:pPr>
          </w:p>
        </w:tc>
        <w:tc>
          <w:tcPr>
            <w:tcW w:w="849" w:type="dxa"/>
            <w:vAlign w:val="center"/>
          </w:tcPr>
          <w:p w14:paraId="3A74D0EB" w14:textId="0954BD31" w:rsidR="00670077" w:rsidRPr="00D071E5" w:rsidRDefault="00670077" w:rsidP="00670077">
            <w:pPr>
              <w:widowControl w:val="0"/>
              <w:jc w:val="center"/>
              <w:rPr>
                <w:rFonts w:ascii="GHEA Grapalat" w:hAnsi="GHEA Grapalat"/>
                <w:sz w:val="16"/>
                <w:szCs w:val="16"/>
              </w:rPr>
            </w:pPr>
          </w:p>
        </w:tc>
        <w:tc>
          <w:tcPr>
            <w:tcW w:w="962" w:type="dxa"/>
            <w:vAlign w:val="center"/>
          </w:tcPr>
          <w:p w14:paraId="2E7F8AF5" w14:textId="4EB177FB" w:rsidR="00670077" w:rsidRPr="00D071E5" w:rsidRDefault="00670077" w:rsidP="00670077">
            <w:pPr>
              <w:widowControl w:val="0"/>
              <w:jc w:val="center"/>
              <w:rPr>
                <w:rFonts w:ascii="GHEA Grapalat" w:hAnsi="GHEA Grapalat"/>
                <w:sz w:val="16"/>
                <w:szCs w:val="16"/>
              </w:rPr>
            </w:pPr>
          </w:p>
        </w:tc>
        <w:tc>
          <w:tcPr>
            <w:tcW w:w="851" w:type="dxa"/>
            <w:vAlign w:val="center"/>
          </w:tcPr>
          <w:p w14:paraId="6E02ACB2" w14:textId="22F93D4D" w:rsidR="00670077" w:rsidRPr="00443D81" w:rsidRDefault="00670077" w:rsidP="00670077">
            <w:pPr>
              <w:widowControl w:val="0"/>
              <w:jc w:val="center"/>
              <w:rPr>
                <w:rFonts w:ascii="GHEA Grapalat" w:hAnsi="GHEA Grapalat"/>
                <w:sz w:val="16"/>
                <w:szCs w:val="16"/>
              </w:rPr>
            </w:pPr>
          </w:p>
        </w:tc>
        <w:tc>
          <w:tcPr>
            <w:tcW w:w="789" w:type="dxa"/>
            <w:vAlign w:val="center"/>
          </w:tcPr>
          <w:p w14:paraId="77A824BE" w14:textId="1D1E002B" w:rsidR="00670077" w:rsidRPr="005B23C5" w:rsidRDefault="00670077" w:rsidP="00670077">
            <w:pPr>
              <w:widowControl w:val="0"/>
              <w:jc w:val="center"/>
              <w:rPr>
                <w:rFonts w:ascii="GHEA Grapalat" w:hAnsi="GHEA Grapalat"/>
                <w:sz w:val="16"/>
                <w:szCs w:val="16"/>
              </w:rPr>
            </w:pPr>
          </w:p>
        </w:tc>
      </w:tr>
      <w:tr w:rsidR="00670077" w:rsidRPr="00D071E5" w14:paraId="47AD4A8F" w14:textId="77777777" w:rsidTr="009E7502">
        <w:trPr>
          <w:trHeight w:val="404"/>
          <w:jc w:val="center"/>
        </w:trPr>
        <w:tc>
          <w:tcPr>
            <w:tcW w:w="1695" w:type="dxa"/>
            <w:vAlign w:val="center"/>
          </w:tcPr>
          <w:p w14:paraId="1011FA9E" w14:textId="43C5496D"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1CC83F51" w14:textId="6B6232F4" w:rsidR="00670077" w:rsidRPr="00E627E0" w:rsidRDefault="00670077" w:rsidP="00670077">
            <w:pPr>
              <w:widowControl w:val="0"/>
              <w:jc w:val="center"/>
              <w:rPr>
                <w:rFonts w:ascii="GHEA Grapalat" w:hAnsi="GHEA Grapalat"/>
                <w:color w:val="000000"/>
                <w:sz w:val="18"/>
                <w:szCs w:val="18"/>
                <w:lang w:eastAsia="en-US"/>
              </w:rPr>
            </w:pPr>
            <w:r w:rsidRPr="00670077">
              <w:rPr>
                <w:rFonts w:ascii="GHEA Grapalat" w:hAnsi="GHEA Grapalat"/>
                <w:sz w:val="16"/>
                <w:szCs w:val="16"/>
              </w:rPr>
              <w:t>15331153</w:t>
            </w:r>
          </w:p>
        </w:tc>
        <w:tc>
          <w:tcPr>
            <w:tcW w:w="1685" w:type="dxa"/>
            <w:vAlign w:val="center"/>
          </w:tcPr>
          <w:p w14:paraId="4931B794" w14:textId="61F9EED8" w:rsidR="00670077" w:rsidRPr="00875F92" w:rsidRDefault="00670077" w:rsidP="00670077">
            <w:pPr>
              <w:widowControl w:val="0"/>
              <w:jc w:val="center"/>
              <w:rPr>
                <w:rFonts w:ascii="GHEA Grapalat" w:hAnsi="GHEA Grapalat"/>
                <w:sz w:val="16"/>
                <w:szCs w:val="16"/>
              </w:rPr>
            </w:pPr>
            <w:r w:rsidRPr="009432D0">
              <w:rPr>
                <w:rFonts w:ascii="GHEA Grapalat" w:hAnsi="GHEA Grapalat"/>
                <w:sz w:val="16"/>
                <w:szCs w:val="16"/>
              </w:rPr>
              <w:t>Чечевица</w:t>
            </w:r>
          </w:p>
        </w:tc>
        <w:tc>
          <w:tcPr>
            <w:tcW w:w="960" w:type="dxa"/>
            <w:vAlign w:val="center"/>
          </w:tcPr>
          <w:p w14:paraId="135C889A"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5FF13BA2"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44899ED3"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6E9EF0D9"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628A99C2"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7A399B16"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0EFFA59D"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00812D03"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76A88FAC" w14:textId="4DEF21D9" w:rsidR="00670077" w:rsidRPr="00D071E5" w:rsidRDefault="00670077" w:rsidP="00670077">
            <w:pPr>
              <w:widowControl w:val="0"/>
              <w:jc w:val="center"/>
              <w:rPr>
                <w:rFonts w:ascii="GHEA Grapalat" w:hAnsi="GHEA Grapalat"/>
                <w:sz w:val="16"/>
                <w:szCs w:val="16"/>
              </w:rPr>
            </w:pPr>
          </w:p>
        </w:tc>
        <w:tc>
          <w:tcPr>
            <w:tcW w:w="849" w:type="dxa"/>
            <w:vAlign w:val="center"/>
          </w:tcPr>
          <w:p w14:paraId="3B9CB38B" w14:textId="5D1A1D9E" w:rsidR="00670077" w:rsidRPr="00D071E5" w:rsidRDefault="00670077" w:rsidP="00670077">
            <w:pPr>
              <w:widowControl w:val="0"/>
              <w:jc w:val="center"/>
              <w:rPr>
                <w:rFonts w:ascii="GHEA Grapalat" w:hAnsi="GHEA Grapalat"/>
                <w:sz w:val="16"/>
                <w:szCs w:val="16"/>
              </w:rPr>
            </w:pPr>
          </w:p>
        </w:tc>
        <w:tc>
          <w:tcPr>
            <w:tcW w:w="962" w:type="dxa"/>
            <w:vAlign w:val="center"/>
          </w:tcPr>
          <w:p w14:paraId="05A0BCD5" w14:textId="01776995" w:rsidR="00670077" w:rsidRPr="00D071E5" w:rsidRDefault="00670077" w:rsidP="00670077">
            <w:pPr>
              <w:widowControl w:val="0"/>
              <w:jc w:val="center"/>
              <w:rPr>
                <w:rFonts w:ascii="GHEA Grapalat" w:hAnsi="GHEA Grapalat"/>
                <w:sz w:val="16"/>
                <w:szCs w:val="16"/>
              </w:rPr>
            </w:pPr>
          </w:p>
        </w:tc>
        <w:tc>
          <w:tcPr>
            <w:tcW w:w="851" w:type="dxa"/>
            <w:vAlign w:val="center"/>
          </w:tcPr>
          <w:p w14:paraId="0278E8FC" w14:textId="1E4613EF" w:rsidR="00670077" w:rsidRPr="00443D81" w:rsidRDefault="00670077" w:rsidP="00670077">
            <w:pPr>
              <w:widowControl w:val="0"/>
              <w:jc w:val="center"/>
              <w:rPr>
                <w:rFonts w:ascii="GHEA Grapalat" w:hAnsi="GHEA Grapalat"/>
                <w:sz w:val="16"/>
                <w:szCs w:val="16"/>
              </w:rPr>
            </w:pPr>
          </w:p>
        </w:tc>
        <w:tc>
          <w:tcPr>
            <w:tcW w:w="789" w:type="dxa"/>
            <w:vAlign w:val="center"/>
          </w:tcPr>
          <w:p w14:paraId="738EC876" w14:textId="5038634B" w:rsidR="00670077" w:rsidRPr="005B23C5" w:rsidRDefault="00670077" w:rsidP="00670077">
            <w:pPr>
              <w:widowControl w:val="0"/>
              <w:jc w:val="center"/>
              <w:rPr>
                <w:rFonts w:ascii="GHEA Grapalat" w:hAnsi="GHEA Grapalat"/>
                <w:sz w:val="16"/>
                <w:szCs w:val="16"/>
              </w:rPr>
            </w:pPr>
          </w:p>
        </w:tc>
      </w:tr>
      <w:tr w:rsidR="00670077" w:rsidRPr="00D071E5" w14:paraId="5C0ED281" w14:textId="77777777" w:rsidTr="009E7502">
        <w:trPr>
          <w:trHeight w:val="404"/>
          <w:jc w:val="center"/>
        </w:trPr>
        <w:tc>
          <w:tcPr>
            <w:tcW w:w="1695" w:type="dxa"/>
            <w:vAlign w:val="center"/>
          </w:tcPr>
          <w:p w14:paraId="391ED87C" w14:textId="77777777"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6F63CCA9" w14:textId="744425A1" w:rsidR="00670077" w:rsidRPr="00E627E0" w:rsidRDefault="00670077" w:rsidP="00670077">
            <w:pPr>
              <w:widowControl w:val="0"/>
              <w:jc w:val="center"/>
              <w:rPr>
                <w:rFonts w:ascii="GHEA Grapalat" w:hAnsi="GHEA Grapalat" w:cs="Calibri"/>
                <w:sz w:val="18"/>
                <w:szCs w:val="18"/>
              </w:rPr>
            </w:pPr>
            <w:r w:rsidRPr="00670077">
              <w:rPr>
                <w:rFonts w:ascii="GHEA Grapalat" w:hAnsi="GHEA Grapalat"/>
                <w:sz w:val="16"/>
                <w:szCs w:val="16"/>
              </w:rPr>
              <w:t>15541200</w:t>
            </w:r>
          </w:p>
        </w:tc>
        <w:tc>
          <w:tcPr>
            <w:tcW w:w="1685" w:type="dxa"/>
            <w:vAlign w:val="center"/>
          </w:tcPr>
          <w:p w14:paraId="62AF5166" w14:textId="35D33258" w:rsidR="00670077" w:rsidRPr="00E83224" w:rsidRDefault="00670077" w:rsidP="00670077">
            <w:pPr>
              <w:widowControl w:val="0"/>
              <w:jc w:val="center"/>
              <w:rPr>
                <w:rFonts w:ascii="GHEA Grapalat" w:hAnsi="GHEA Grapalat"/>
                <w:sz w:val="16"/>
                <w:szCs w:val="16"/>
              </w:rPr>
            </w:pPr>
            <w:r w:rsidRPr="009432D0">
              <w:rPr>
                <w:rFonts w:ascii="GHEA Grapalat" w:hAnsi="GHEA Grapalat"/>
                <w:sz w:val="16"/>
                <w:szCs w:val="16"/>
              </w:rPr>
              <w:t>Сыр</w:t>
            </w:r>
          </w:p>
        </w:tc>
        <w:tc>
          <w:tcPr>
            <w:tcW w:w="960" w:type="dxa"/>
            <w:vAlign w:val="center"/>
          </w:tcPr>
          <w:p w14:paraId="7AD2A65E"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7E456F10"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48C2B006"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6FE7AFB7"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264D0202"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7352CA62"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4A2B12A1"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71767C3B"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6988EA27" w14:textId="0610EBF3" w:rsidR="00670077" w:rsidRPr="00D071E5" w:rsidRDefault="00670077" w:rsidP="00670077">
            <w:pPr>
              <w:widowControl w:val="0"/>
              <w:jc w:val="center"/>
              <w:rPr>
                <w:rFonts w:ascii="GHEA Grapalat" w:hAnsi="GHEA Grapalat"/>
                <w:sz w:val="16"/>
                <w:szCs w:val="16"/>
              </w:rPr>
            </w:pPr>
          </w:p>
        </w:tc>
        <w:tc>
          <w:tcPr>
            <w:tcW w:w="849" w:type="dxa"/>
            <w:vAlign w:val="center"/>
          </w:tcPr>
          <w:p w14:paraId="448BCAC9" w14:textId="5C6ABE3C" w:rsidR="00670077" w:rsidRPr="00D071E5" w:rsidRDefault="00670077" w:rsidP="00670077">
            <w:pPr>
              <w:widowControl w:val="0"/>
              <w:jc w:val="center"/>
              <w:rPr>
                <w:rFonts w:ascii="GHEA Grapalat" w:hAnsi="GHEA Grapalat"/>
                <w:sz w:val="16"/>
                <w:szCs w:val="16"/>
              </w:rPr>
            </w:pPr>
          </w:p>
        </w:tc>
        <w:tc>
          <w:tcPr>
            <w:tcW w:w="962" w:type="dxa"/>
            <w:vAlign w:val="center"/>
          </w:tcPr>
          <w:p w14:paraId="41EF5B15" w14:textId="4DF21DB6" w:rsidR="00670077" w:rsidRPr="00D071E5" w:rsidRDefault="00670077" w:rsidP="00670077">
            <w:pPr>
              <w:widowControl w:val="0"/>
              <w:jc w:val="center"/>
              <w:rPr>
                <w:rFonts w:ascii="GHEA Grapalat" w:hAnsi="GHEA Grapalat"/>
                <w:sz w:val="16"/>
                <w:szCs w:val="16"/>
              </w:rPr>
            </w:pPr>
          </w:p>
        </w:tc>
        <w:tc>
          <w:tcPr>
            <w:tcW w:w="851" w:type="dxa"/>
            <w:vAlign w:val="center"/>
          </w:tcPr>
          <w:p w14:paraId="16861B35" w14:textId="1063564A" w:rsidR="00670077" w:rsidRPr="00443D81" w:rsidRDefault="00670077" w:rsidP="00670077">
            <w:pPr>
              <w:widowControl w:val="0"/>
              <w:jc w:val="center"/>
              <w:rPr>
                <w:rFonts w:ascii="GHEA Grapalat" w:hAnsi="GHEA Grapalat"/>
                <w:sz w:val="16"/>
                <w:szCs w:val="16"/>
              </w:rPr>
            </w:pPr>
          </w:p>
        </w:tc>
        <w:tc>
          <w:tcPr>
            <w:tcW w:w="789" w:type="dxa"/>
            <w:vAlign w:val="center"/>
          </w:tcPr>
          <w:p w14:paraId="31CE8D48" w14:textId="69F252E7" w:rsidR="00670077" w:rsidRPr="005B23C5" w:rsidRDefault="00670077" w:rsidP="00670077">
            <w:pPr>
              <w:widowControl w:val="0"/>
              <w:jc w:val="center"/>
              <w:rPr>
                <w:rFonts w:ascii="GHEA Grapalat" w:hAnsi="GHEA Grapalat"/>
                <w:sz w:val="16"/>
                <w:szCs w:val="16"/>
              </w:rPr>
            </w:pPr>
          </w:p>
        </w:tc>
      </w:tr>
      <w:tr w:rsidR="00670077" w:rsidRPr="00D071E5" w14:paraId="471527B6" w14:textId="77777777" w:rsidTr="009E7502">
        <w:trPr>
          <w:trHeight w:val="404"/>
          <w:jc w:val="center"/>
        </w:trPr>
        <w:tc>
          <w:tcPr>
            <w:tcW w:w="1695" w:type="dxa"/>
            <w:vAlign w:val="center"/>
          </w:tcPr>
          <w:p w14:paraId="3B54A44C" w14:textId="77777777"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392FDAD1" w14:textId="2D922C7F" w:rsidR="00670077" w:rsidRPr="00E627E0" w:rsidRDefault="00670077" w:rsidP="00670077">
            <w:pPr>
              <w:widowControl w:val="0"/>
              <w:jc w:val="center"/>
              <w:rPr>
                <w:rFonts w:ascii="GHEA Grapalat" w:hAnsi="GHEA Grapalat" w:cs="Calibri"/>
                <w:sz w:val="18"/>
                <w:szCs w:val="18"/>
              </w:rPr>
            </w:pPr>
            <w:r w:rsidRPr="00670077">
              <w:rPr>
                <w:rFonts w:ascii="GHEA Grapalat" w:hAnsi="GHEA Grapalat"/>
                <w:sz w:val="16"/>
                <w:szCs w:val="16"/>
              </w:rPr>
              <w:t>15551600</w:t>
            </w:r>
          </w:p>
        </w:tc>
        <w:tc>
          <w:tcPr>
            <w:tcW w:w="1685" w:type="dxa"/>
            <w:vAlign w:val="center"/>
          </w:tcPr>
          <w:p w14:paraId="7BEA4A48" w14:textId="4DB07E00" w:rsidR="00670077" w:rsidRPr="00E83224" w:rsidRDefault="00670077" w:rsidP="00670077">
            <w:pPr>
              <w:widowControl w:val="0"/>
              <w:jc w:val="center"/>
              <w:rPr>
                <w:rFonts w:ascii="GHEA Grapalat" w:hAnsi="GHEA Grapalat"/>
                <w:sz w:val="16"/>
                <w:szCs w:val="16"/>
              </w:rPr>
            </w:pPr>
            <w:r w:rsidRPr="009432D0">
              <w:rPr>
                <w:rFonts w:ascii="GHEA Grapalat" w:hAnsi="GHEA Grapalat"/>
                <w:sz w:val="16"/>
                <w:szCs w:val="16"/>
              </w:rPr>
              <w:t>Йогурт</w:t>
            </w:r>
          </w:p>
        </w:tc>
        <w:tc>
          <w:tcPr>
            <w:tcW w:w="960" w:type="dxa"/>
            <w:vAlign w:val="center"/>
          </w:tcPr>
          <w:p w14:paraId="66309B7F"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71CA5457"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7A127B72"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3216CFB5"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302B2002"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0177AA9F"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66D94A96"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390F3882"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17F79444" w14:textId="69D2C409" w:rsidR="00670077" w:rsidRPr="00D071E5" w:rsidRDefault="00670077" w:rsidP="00670077">
            <w:pPr>
              <w:widowControl w:val="0"/>
              <w:jc w:val="center"/>
              <w:rPr>
                <w:rFonts w:ascii="GHEA Grapalat" w:hAnsi="GHEA Grapalat"/>
                <w:sz w:val="16"/>
                <w:szCs w:val="16"/>
              </w:rPr>
            </w:pPr>
          </w:p>
        </w:tc>
        <w:tc>
          <w:tcPr>
            <w:tcW w:w="849" w:type="dxa"/>
            <w:vAlign w:val="center"/>
          </w:tcPr>
          <w:p w14:paraId="0FFFC1A8" w14:textId="1D268541" w:rsidR="00670077" w:rsidRPr="00D071E5" w:rsidRDefault="00670077" w:rsidP="00670077">
            <w:pPr>
              <w:widowControl w:val="0"/>
              <w:jc w:val="center"/>
              <w:rPr>
                <w:rFonts w:ascii="GHEA Grapalat" w:hAnsi="GHEA Grapalat"/>
                <w:sz w:val="16"/>
                <w:szCs w:val="16"/>
              </w:rPr>
            </w:pPr>
          </w:p>
        </w:tc>
        <w:tc>
          <w:tcPr>
            <w:tcW w:w="962" w:type="dxa"/>
            <w:vAlign w:val="center"/>
          </w:tcPr>
          <w:p w14:paraId="61B51269" w14:textId="68F1BE83" w:rsidR="00670077" w:rsidRPr="00D071E5" w:rsidRDefault="00670077" w:rsidP="00670077">
            <w:pPr>
              <w:widowControl w:val="0"/>
              <w:jc w:val="center"/>
              <w:rPr>
                <w:rFonts w:ascii="GHEA Grapalat" w:hAnsi="GHEA Grapalat"/>
                <w:sz w:val="16"/>
                <w:szCs w:val="16"/>
              </w:rPr>
            </w:pPr>
          </w:p>
        </w:tc>
        <w:tc>
          <w:tcPr>
            <w:tcW w:w="851" w:type="dxa"/>
            <w:vAlign w:val="center"/>
          </w:tcPr>
          <w:p w14:paraId="7A9031D0" w14:textId="5ED9E9F8" w:rsidR="00670077" w:rsidRPr="00443D81" w:rsidRDefault="00670077" w:rsidP="00670077">
            <w:pPr>
              <w:widowControl w:val="0"/>
              <w:jc w:val="center"/>
              <w:rPr>
                <w:rFonts w:ascii="GHEA Grapalat" w:hAnsi="GHEA Grapalat"/>
                <w:sz w:val="16"/>
                <w:szCs w:val="16"/>
              </w:rPr>
            </w:pPr>
          </w:p>
        </w:tc>
        <w:tc>
          <w:tcPr>
            <w:tcW w:w="789" w:type="dxa"/>
            <w:vAlign w:val="center"/>
          </w:tcPr>
          <w:p w14:paraId="08D3F971" w14:textId="52388F2F" w:rsidR="00670077" w:rsidRPr="005B23C5" w:rsidRDefault="00670077" w:rsidP="00670077">
            <w:pPr>
              <w:widowControl w:val="0"/>
              <w:jc w:val="center"/>
              <w:rPr>
                <w:rFonts w:ascii="GHEA Grapalat" w:hAnsi="GHEA Grapalat"/>
                <w:sz w:val="16"/>
                <w:szCs w:val="16"/>
              </w:rPr>
            </w:pPr>
          </w:p>
        </w:tc>
      </w:tr>
      <w:tr w:rsidR="00670077" w:rsidRPr="00D071E5" w14:paraId="07693DBA" w14:textId="77777777" w:rsidTr="009E7502">
        <w:trPr>
          <w:trHeight w:val="404"/>
          <w:jc w:val="center"/>
        </w:trPr>
        <w:tc>
          <w:tcPr>
            <w:tcW w:w="1695" w:type="dxa"/>
            <w:vAlign w:val="center"/>
          </w:tcPr>
          <w:p w14:paraId="73B63D52" w14:textId="77777777" w:rsidR="00670077" w:rsidRPr="00F820C1" w:rsidRDefault="00670077" w:rsidP="00670077">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315B7012" w14:textId="346B3427" w:rsidR="00670077" w:rsidRPr="00E627E0" w:rsidRDefault="00670077" w:rsidP="00670077">
            <w:pPr>
              <w:widowControl w:val="0"/>
              <w:jc w:val="center"/>
              <w:rPr>
                <w:rFonts w:ascii="GHEA Grapalat" w:hAnsi="GHEA Grapalat" w:cs="Calibri"/>
                <w:sz w:val="18"/>
                <w:szCs w:val="18"/>
              </w:rPr>
            </w:pPr>
            <w:r w:rsidRPr="00670077">
              <w:rPr>
                <w:rFonts w:ascii="GHEA Grapalat" w:hAnsi="GHEA Grapalat"/>
                <w:sz w:val="16"/>
                <w:szCs w:val="16"/>
              </w:rPr>
              <w:t>15333100</w:t>
            </w:r>
          </w:p>
        </w:tc>
        <w:tc>
          <w:tcPr>
            <w:tcW w:w="1685" w:type="dxa"/>
            <w:vAlign w:val="center"/>
          </w:tcPr>
          <w:p w14:paraId="1BE730FE" w14:textId="2633BD72" w:rsidR="00670077" w:rsidRPr="00E83224" w:rsidRDefault="00670077" w:rsidP="00670077">
            <w:pPr>
              <w:widowControl w:val="0"/>
              <w:jc w:val="center"/>
              <w:rPr>
                <w:rFonts w:ascii="GHEA Grapalat" w:hAnsi="GHEA Grapalat"/>
                <w:sz w:val="16"/>
                <w:szCs w:val="16"/>
              </w:rPr>
            </w:pPr>
            <w:r w:rsidRPr="009432D0">
              <w:rPr>
                <w:rFonts w:ascii="GHEA Grapalat" w:hAnsi="GHEA Grapalat"/>
                <w:sz w:val="16"/>
                <w:szCs w:val="16"/>
              </w:rPr>
              <w:t>Томатная паста</w:t>
            </w:r>
          </w:p>
        </w:tc>
        <w:tc>
          <w:tcPr>
            <w:tcW w:w="960" w:type="dxa"/>
            <w:vAlign w:val="center"/>
          </w:tcPr>
          <w:p w14:paraId="0F4F3A92" w14:textId="77777777" w:rsidR="00670077" w:rsidRPr="00D071E5" w:rsidRDefault="00670077" w:rsidP="00670077">
            <w:pPr>
              <w:widowControl w:val="0"/>
              <w:jc w:val="center"/>
              <w:rPr>
                <w:rFonts w:ascii="GHEA Grapalat" w:hAnsi="GHEA Grapalat"/>
                <w:sz w:val="16"/>
                <w:szCs w:val="16"/>
              </w:rPr>
            </w:pPr>
          </w:p>
        </w:tc>
        <w:tc>
          <w:tcPr>
            <w:tcW w:w="979" w:type="dxa"/>
            <w:vAlign w:val="center"/>
          </w:tcPr>
          <w:p w14:paraId="6D86B2A7" w14:textId="77777777" w:rsidR="00670077" w:rsidRPr="00D071E5" w:rsidRDefault="00670077" w:rsidP="00670077">
            <w:pPr>
              <w:widowControl w:val="0"/>
              <w:jc w:val="center"/>
              <w:rPr>
                <w:rFonts w:ascii="GHEA Grapalat" w:hAnsi="GHEA Grapalat"/>
                <w:sz w:val="16"/>
                <w:szCs w:val="16"/>
              </w:rPr>
            </w:pPr>
          </w:p>
        </w:tc>
        <w:tc>
          <w:tcPr>
            <w:tcW w:w="692" w:type="dxa"/>
            <w:vAlign w:val="center"/>
          </w:tcPr>
          <w:p w14:paraId="638092AC" w14:textId="77777777" w:rsidR="00670077" w:rsidRPr="00D071E5" w:rsidRDefault="00670077" w:rsidP="00670077">
            <w:pPr>
              <w:widowControl w:val="0"/>
              <w:jc w:val="center"/>
              <w:rPr>
                <w:rFonts w:ascii="GHEA Grapalat" w:hAnsi="GHEA Grapalat"/>
                <w:sz w:val="16"/>
                <w:szCs w:val="16"/>
              </w:rPr>
            </w:pPr>
          </w:p>
        </w:tc>
        <w:tc>
          <w:tcPr>
            <w:tcW w:w="837" w:type="dxa"/>
            <w:vAlign w:val="center"/>
          </w:tcPr>
          <w:p w14:paraId="5687C0CD" w14:textId="77777777" w:rsidR="00670077" w:rsidRPr="00D071E5" w:rsidRDefault="00670077" w:rsidP="00670077">
            <w:pPr>
              <w:widowControl w:val="0"/>
              <w:jc w:val="center"/>
              <w:rPr>
                <w:rFonts w:ascii="GHEA Grapalat" w:hAnsi="GHEA Grapalat"/>
                <w:sz w:val="16"/>
                <w:szCs w:val="16"/>
              </w:rPr>
            </w:pPr>
          </w:p>
        </w:tc>
        <w:tc>
          <w:tcPr>
            <w:tcW w:w="535" w:type="dxa"/>
            <w:vAlign w:val="center"/>
          </w:tcPr>
          <w:p w14:paraId="30FC5D07" w14:textId="77777777" w:rsidR="00670077" w:rsidRPr="00D071E5" w:rsidRDefault="00670077" w:rsidP="00670077">
            <w:pPr>
              <w:widowControl w:val="0"/>
              <w:jc w:val="center"/>
              <w:rPr>
                <w:rFonts w:ascii="GHEA Grapalat" w:hAnsi="GHEA Grapalat"/>
                <w:sz w:val="16"/>
                <w:szCs w:val="16"/>
              </w:rPr>
            </w:pPr>
          </w:p>
        </w:tc>
        <w:tc>
          <w:tcPr>
            <w:tcW w:w="606" w:type="dxa"/>
            <w:vAlign w:val="center"/>
          </w:tcPr>
          <w:p w14:paraId="5C89A63D" w14:textId="77777777" w:rsidR="00670077" w:rsidRPr="00D071E5" w:rsidRDefault="00670077" w:rsidP="00670077">
            <w:pPr>
              <w:widowControl w:val="0"/>
              <w:jc w:val="center"/>
              <w:rPr>
                <w:rFonts w:ascii="GHEA Grapalat" w:hAnsi="GHEA Grapalat"/>
                <w:sz w:val="16"/>
                <w:szCs w:val="16"/>
              </w:rPr>
            </w:pPr>
          </w:p>
        </w:tc>
        <w:tc>
          <w:tcPr>
            <w:tcW w:w="698" w:type="dxa"/>
            <w:vAlign w:val="center"/>
          </w:tcPr>
          <w:p w14:paraId="27BB640E" w14:textId="77777777" w:rsidR="00670077" w:rsidRPr="00D071E5" w:rsidRDefault="00670077" w:rsidP="00670077">
            <w:pPr>
              <w:widowControl w:val="0"/>
              <w:jc w:val="center"/>
              <w:rPr>
                <w:rFonts w:ascii="GHEA Grapalat" w:hAnsi="GHEA Grapalat"/>
                <w:sz w:val="16"/>
                <w:szCs w:val="16"/>
              </w:rPr>
            </w:pPr>
          </w:p>
        </w:tc>
        <w:tc>
          <w:tcPr>
            <w:tcW w:w="823" w:type="dxa"/>
            <w:vAlign w:val="center"/>
          </w:tcPr>
          <w:p w14:paraId="5AFA2428" w14:textId="77777777" w:rsidR="00670077" w:rsidRPr="00D071E5" w:rsidRDefault="00670077" w:rsidP="00670077">
            <w:pPr>
              <w:widowControl w:val="0"/>
              <w:jc w:val="center"/>
              <w:rPr>
                <w:rFonts w:ascii="GHEA Grapalat" w:hAnsi="GHEA Grapalat"/>
                <w:sz w:val="16"/>
                <w:szCs w:val="16"/>
              </w:rPr>
            </w:pPr>
          </w:p>
        </w:tc>
        <w:tc>
          <w:tcPr>
            <w:tcW w:w="893" w:type="dxa"/>
            <w:vAlign w:val="center"/>
          </w:tcPr>
          <w:p w14:paraId="4949FFC7" w14:textId="390D13AF" w:rsidR="00670077" w:rsidRPr="00D071E5" w:rsidRDefault="00670077" w:rsidP="00670077">
            <w:pPr>
              <w:widowControl w:val="0"/>
              <w:jc w:val="center"/>
              <w:rPr>
                <w:rFonts w:ascii="GHEA Grapalat" w:hAnsi="GHEA Grapalat"/>
                <w:sz w:val="16"/>
                <w:szCs w:val="16"/>
              </w:rPr>
            </w:pPr>
          </w:p>
        </w:tc>
        <w:tc>
          <w:tcPr>
            <w:tcW w:w="849" w:type="dxa"/>
            <w:vAlign w:val="center"/>
          </w:tcPr>
          <w:p w14:paraId="36E648B0" w14:textId="7431E437" w:rsidR="00670077" w:rsidRPr="00D071E5" w:rsidRDefault="00670077" w:rsidP="00670077">
            <w:pPr>
              <w:widowControl w:val="0"/>
              <w:jc w:val="center"/>
              <w:rPr>
                <w:rFonts w:ascii="GHEA Grapalat" w:hAnsi="GHEA Grapalat"/>
                <w:sz w:val="16"/>
                <w:szCs w:val="16"/>
              </w:rPr>
            </w:pPr>
          </w:p>
        </w:tc>
        <w:tc>
          <w:tcPr>
            <w:tcW w:w="962" w:type="dxa"/>
            <w:vAlign w:val="center"/>
          </w:tcPr>
          <w:p w14:paraId="3B7F6825" w14:textId="71A22352" w:rsidR="00670077" w:rsidRPr="00D071E5" w:rsidRDefault="00670077" w:rsidP="00670077">
            <w:pPr>
              <w:widowControl w:val="0"/>
              <w:jc w:val="center"/>
              <w:rPr>
                <w:rFonts w:ascii="GHEA Grapalat" w:hAnsi="GHEA Grapalat"/>
                <w:sz w:val="16"/>
                <w:szCs w:val="16"/>
              </w:rPr>
            </w:pPr>
          </w:p>
        </w:tc>
        <w:tc>
          <w:tcPr>
            <w:tcW w:w="851" w:type="dxa"/>
            <w:vAlign w:val="center"/>
          </w:tcPr>
          <w:p w14:paraId="21CB35F9" w14:textId="7AE9AD16" w:rsidR="00670077" w:rsidRPr="00443D81" w:rsidRDefault="00670077" w:rsidP="00670077">
            <w:pPr>
              <w:widowControl w:val="0"/>
              <w:jc w:val="center"/>
              <w:rPr>
                <w:rFonts w:ascii="GHEA Grapalat" w:hAnsi="GHEA Grapalat"/>
                <w:sz w:val="16"/>
                <w:szCs w:val="16"/>
              </w:rPr>
            </w:pPr>
          </w:p>
        </w:tc>
        <w:tc>
          <w:tcPr>
            <w:tcW w:w="789" w:type="dxa"/>
            <w:vAlign w:val="center"/>
          </w:tcPr>
          <w:p w14:paraId="0BE265D4" w14:textId="55B77AAA" w:rsidR="00670077" w:rsidRPr="005B23C5" w:rsidRDefault="00670077" w:rsidP="00670077">
            <w:pPr>
              <w:widowControl w:val="0"/>
              <w:jc w:val="center"/>
              <w:rPr>
                <w:rFonts w:ascii="GHEA Grapalat" w:hAnsi="GHEA Grapalat"/>
                <w:sz w:val="16"/>
                <w:szCs w:val="16"/>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E627E0">
          <w:footnotePr>
            <w:pos w:val="beneathText"/>
          </w:footnotePr>
          <w:pgSz w:w="16838" w:h="11906" w:orient="landscape" w:code="9"/>
          <w:pgMar w:top="720" w:right="720" w:bottom="720" w:left="720" w:header="561" w:footer="561" w:gutter="0"/>
          <w:cols w:space="720"/>
          <w:docGrid w:linePitch="326"/>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BodyTextIndent"/>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NormalWeb"/>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NormalWeb"/>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NormalWeb"/>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r w:rsidRPr="00D071E5">
        <w:rPr>
          <w:rFonts w:ascii="GHEA Grapalat" w:hAnsi="GHEA Grapalat"/>
        </w:rPr>
        <w:t>_ ,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D071E5">
        <w:rPr>
          <w:rFonts w:ascii="GHEA Grapalat" w:hAnsi="GHEA Grapalat"/>
        </w:rPr>
        <w:t>являются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3D3031" w14:textId="77777777" w:rsidR="00414E8A" w:rsidRDefault="00414E8A">
      <w:r>
        <w:separator/>
      </w:r>
    </w:p>
  </w:endnote>
  <w:endnote w:type="continuationSeparator" w:id="0">
    <w:p w14:paraId="5CBFF0CA" w14:textId="77777777" w:rsidR="00414E8A" w:rsidRDefault="00414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4027879"/>
      <w:docPartObj>
        <w:docPartGallery w:val="Page Numbers (Bottom of Page)"/>
        <w:docPartUnique/>
      </w:docPartObj>
    </w:sdtPr>
    <w:sdtEndPr>
      <w:rPr>
        <w:rFonts w:ascii="GHEA Grapalat" w:hAnsi="GHEA Grapalat"/>
        <w:sz w:val="24"/>
        <w:szCs w:val="24"/>
      </w:rPr>
    </w:sdtEndPr>
    <w:sdtContent>
      <w:p w14:paraId="2BBF7894" w14:textId="59FAFDF4" w:rsidR="003E1950" w:rsidRPr="00C861E9" w:rsidRDefault="003E1950">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C0B65">
          <w:rPr>
            <w:rFonts w:ascii="GHEA Grapalat" w:hAnsi="GHEA Grapalat"/>
            <w:noProof/>
            <w:sz w:val="24"/>
            <w:szCs w:val="24"/>
          </w:rPr>
          <w:t>21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0819DD" w14:textId="77777777" w:rsidR="00414E8A" w:rsidRDefault="00414E8A">
      <w:r>
        <w:separator/>
      </w:r>
    </w:p>
  </w:footnote>
  <w:footnote w:type="continuationSeparator" w:id="0">
    <w:p w14:paraId="0E041D3A" w14:textId="77777777" w:rsidR="00414E8A" w:rsidRDefault="00414E8A">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FootnoteText"/>
        <w:widowControl w:val="0"/>
        <w:jc w:val="both"/>
        <w:rPr>
          <w:rFonts w:ascii="GHEA Grapalat" w:hAnsi="GHEA Grapalat"/>
          <w:lang w:val="af-ZA"/>
        </w:rPr>
      </w:pPr>
    </w:p>
    <w:p w14:paraId="73E44019" w14:textId="77777777" w:rsidR="003E1950" w:rsidRPr="008842CE" w:rsidRDefault="003E1950" w:rsidP="00704EAA">
      <w:pPr>
        <w:pStyle w:val="FootnoteText"/>
        <w:widowControl w:val="0"/>
        <w:jc w:val="both"/>
        <w:rPr>
          <w:rFonts w:ascii="GHEA Grapalat" w:hAnsi="GHEA Grapalat"/>
          <w:lang w:val="af-ZA"/>
        </w:rPr>
      </w:pPr>
    </w:p>
  </w:footnote>
  <w:footnote w:id="2">
    <w:p w14:paraId="167BF9AB" w14:textId="77777777" w:rsidR="003E1950" w:rsidRPr="00CD6B60" w:rsidRDefault="003E1950"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FootnoteText"/>
        <w:jc w:val="both"/>
        <w:rPr>
          <w:del w:id="1"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FootnoteText"/>
        <w:jc w:val="both"/>
        <w:rPr>
          <w:rFonts w:asciiTheme="minorHAnsi" w:hAnsiTheme="minorHAnsi"/>
          <w:i/>
        </w:rPr>
      </w:pPr>
    </w:p>
    <w:p w14:paraId="76BB6BA9" w14:textId="77777777" w:rsidR="003E1950" w:rsidRPr="000811C1" w:rsidRDefault="003E1950" w:rsidP="00704EAA">
      <w:pPr>
        <w:pStyle w:val="FootnoteText"/>
        <w:rPr>
          <w:rFonts w:asciiTheme="minorHAnsi" w:hAnsiTheme="minorHAnsi"/>
        </w:rPr>
      </w:pPr>
    </w:p>
  </w:footnote>
  <w:footnote w:id="6">
    <w:p w14:paraId="0F1E3752" w14:textId="77777777" w:rsidR="003E1950" w:rsidRPr="00FE2AA4" w:rsidRDefault="003E1950">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FootnoteText"/>
        <w:rPr>
          <w:lang w:val="af-ZA"/>
        </w:rPr>
      </w:pPr>
    </w:p>
  </w:footnote>
  <w:footnote w:id="8">
    <w:p w14:paraId="45BB5125" w14:textId="77777777" w:rsidR="003E1950" w:rsidRPr="002227A9" w:rsidRDefault="003E1950"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FootnoteText"/>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FootnoteText"/>
        <w:jc w:val="both"/>
        <w:rPr>
          <w:rFonts w:ascii="GHEA Grapalat" w:hAnsi="GHEA Grapalat"/>
          <w:i/>
        </w:rPr>
      </w:pPr>
    </w:p>
  </w:footnote>
  <w:footnote w:id="9">
    <w:p w14:paraId="1DE695C2" w14:textId="77777777" w:rsidR="003E1950" w:rsidRPr="00511966" w:rsidRDefault="003E1950" w:rsidP="00C67FAB">
      <w:pPr>
        <w:pStyle w:val="FootnoteText"/>
        <w:jc w:val="both"/>
        <w:rPr>
          <w:rFonts w:ascii="GHEA Grapalat" w:hAnsi="GHEA Grapalat"/>
          <w:i/>
        </w:rPr>
      </w:pPr>
      <w:r w:rsidRPr="00C67FAB">
        <w:rPr>
          <w:rStyle w:val="FootnoteReference"/>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FootnoteText"/>
        <w:rPr>
          <w:rFonts w:ascii="Sylfaen" w:hAnsi="Sylfaen"/>
          <w:sz w:val="18"/>
          <w:szCs w:val="18"/>
        </w:rPr>
      </w:pPr>
    </w:p>
  </w:footnote>
  <w:footnote w:id="11">
    <w:p w14:paraId="56BF6377" w14:textId="77777777" w:rsidR="003E1950" w:rsidRPr="00A31673" w:rsidRDefault="003E195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FootnoteText"/>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FootnoteText"/>
        <w:rPr>
          <w:lang w:val="es-ES"/>
        </w:rPr>
      </w:pPr>
    </w:p>
  </w:footnote>
  <w:footnote w:id="14">
    <w:p w14:paraId="02C792D2" w14:textId="77777777" w:rsidR="003E1950" w:rsidRPr="00C867A0" w:rsidRDefault="003E1950" w:rsidP="000A214C">
      <w:pPr>
        <w:pStyle w:val="FootnoteText"/>
        <w:jc w:val="both"/>
        <w:rPr>
          <w:rFonts w:asciiTheme="minorHAnsi" w:hAnsiTheme="minorHAnsi"/>
        </w:rPr>
      </w:pPr>
    </w:p>
  </w:footnote>
  <w:footnote w:id="15">
    <w:p w14:paraId="3D58232F" w14:textId="77777777" w:rsidR="003E1950" w:rsidRPr="00D3436F" w:rsidRDefault="003E1950"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FootnoteText"/>
        <w:rPr>
          <w:lang w:val="hy-AM"/>
        </w:rPr>
      </w:pPr>
    </w:p>
  </w:footnote>
  <w:footnote w:id="17">
    <w:p w14:paraId="5D4D2C25" w14:textId="77777777" w:rsidR="003E1950" w:rsidRPr="008842CE" w:rsidRDefault="003E1950"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FootnoteText"/>
        <w:rPr>
          <w:lang w:val="hy-AM"/>
        </w:rPr>
      </w:pPr>
    </w:p>
  </w:footnote>
  <w:footnote w:id="18">
    <w:p w14:paraId="3831461B" w14:textId="77777777" w:rsidR="003E1950" w:rsidRPr="00402BC3" w:rsidRDefault="003E1950"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FootnoteText"/>
        <w:rPr>
          <w:lang w:val="hy-AM"/>
        </w:rPr>
      </w:pPr>
    </w:p>
  </w:footnote>
  <w:footnote w:id="19">
    <w:p w14:paraId="027FF107" w14:textId="77777777" w:rsidR="003E1950" w:rsidRPr="008842CE" w:rsidRDefault="003E1950"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FootnoteText"/>
        <w:rPr>
          <w:lang w:val="hy-AM"/>
        </w:rPr>
      </w:pPr>
    </w:p>
  </w:footnote>
  <w:footnote w:id="20">
    <w:p w14:paraId="3540BB3B" w14:textId="77777777" w:rsidR="003E1950" w:rsidRPr="00D3436F" w:rsidRDefault="003E1950"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FootnoteText"/>
        <w:rPr>
          <w:lang w:val="hy-AM"/>
        </w:rPr>
      </w:pPr>
    </w:p>
  </w:footnote>
  <w:footnote w:id="22">
    <w:p w14:paraId="11544804" w14:textId="77777777" w:rsidR="003E1950" w:rsidRPr="008842CE" w:rsidRDefault="003E1950"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FootnoteText"/>
        <w:rPr>
          <w:lang w:val="hy-AM"/>
        </w:rPr>
      </w:pPr>
    </w:p>
  </w:footnote>
  <w:footnote w:id="23">
    <w:p w14:paraId="326A8043" w14:textId="77777777" w:rsidR="003E1950" w:rsidRPr="008842CE" w:rsidRDefault="003E1950"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D9E3E38"/>
    <w:multiLevelType w:val="hybridMultilevel"/>
    <w:tmpl w:val="053C3744"/>
    <w:lvl w:ilvl="0" w:tplc="FFFFFFFF">
      <w:start w:val="1"/>
      <w:numFmt w:val="decimal"/>
      <w:lvlText w:val="%1."/>
      <w:lvlJc w:val="lef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50AF065B"/>
    <w:multiLevelType w:val="hybridMultilevel"/>
    <w:tmpl w:val="7D8A8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15:restartNumberingAfterBreak="0">
    <w:nsid w:val="614965D4"/>
    <w:multiLevelType w:val="hybridMultilevel"/>
    <w:tmpl w:val="053C37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7"/>
  </w:num>
  <w:num w:numId="2">
    <w:abstractNumId w:val="6"/>
  </w:num>
  <w:num w:numId="3">
    <w:abstractNumId w:val="16"/>
  </w:num>
  <w:num w:numId="4">
    <w:abstractNumId w:val="10"/>
  </w:num>
  <w:num w:numId="5">
    <w:abstractNumId w:val="21"/>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5"/>
  </w:num>
  <w:num w:numId="12">
    <w:abstractNumId w:val="24"/>
  </w:num>
  <w:num w:numId="13">
    <w:abstractNumId w:val="22"/>
  </w:num>
  <w:num w:numId="14">
    <w:abstractNumId w:val="7"/>
  </w:num>
  <w:num w:numId="15">
    <w:abstractNumId w:val="23"/>
  </w:num>
  <w:num w:numId="16">
    <w:abstractNumId w:val="9"/>
  </w:num>
  <w:num w:numId="17">
    <w:abstractNumId w:val="2"/>
  </w:num>
  <w:num w:numId="18">
    <w:abstractNumId w:val="0"/>
  </w:num>
  <w:num w:numId="19">
    <w:abstractNumId w:val="12"/>
  </w:num>
  <w:num w:numId="20">
    <w:abstractNumId w:val="1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4"/>
  </w:num>
  <w:num w:numId="24">
    <w:abstractNumId w:val="15"/>
  </w:num>
  <w:num w:numId="25">
    <w:abstractNumId w:val="3"/>
  </w:num>
  <w:num w:numId="26">
    <w:abstractNumId w:val="11"/>
  </w:num>
  <w:num w:numId="27">
    <w:abstractNumId w:val="19"/>
  </w:num>
  <w:num w:numId="28">
    <w:abstractNumId w:val="14"/>
  </w:num>
  <w:num w:numId="29">
    <w:abstractNumId w:val="8"/>
  </w:num>
  <w:num w:numId="30">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4C7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307"/>
    <w:rsid w:val="00131417"/>
    <w:rsid w:val="00131E9C"/>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2F4"/>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D93"/>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53C4"/>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3DF"/>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508"/>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606"/>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6E5B"/>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4A"/>
    <w:rsid w:val="003D0075"/>
    <w:rsid w:val="003D0E3C"/>
    <w:rsid w:val="003D14E9"/>
    <w:rsid w:val="003D1CF4"/>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1BB"/>
    <w:rsid w:val="0040112D"/>
    <w:rsid w:val="00401B30"/>
    <w:rsid w:val="00401BA5"/>
    <w:rsid w:val="00401E9B"/>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A"/>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A2A"/>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18C"/>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3895"/>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13A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20"/>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077"/>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75C"/>
    <w:rsid w:val="006A4AFC"/>
    <w:rsid w:val="006A5026"/>
    <w:rsid w:val="006A5ACE"/>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515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74D"/>
    <w:rsid w:val="0076384C"/>
    <w:rsid w:val="007642C2"/>
    <w:rsid w:val="007646F8"/>
    <w:rsid w:val="00764AAD"/>
    <w:rsid w:val="0076763C"/>
    <w:rsid w:val="00767AD3"/>
    <w:rsid w:val="00767B04"/>
    <w:rsid w:val="00767BB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BA8"/>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0F1"/>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323C"/>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03D"/>
    <w:rsid w:val="008C6800"/>
    <w:rsid w:val="008C6886"/>
    <w:rsid w:val="008C6890"/>
    <w:rsid w:val="008C6A78"/>
    <w:rsid w:val="008C750C"/>
    <w:rsid w:val="008D0121"/>
    <w:rsid w:val="008D0A48"/>
    <w:rsid w:val="008D0BCF"/>
    <w:rsid w:val="008D0FB6"/>
    <w:rsid w:val="008D25DB"/>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2BEE"/>
    <w:rsid w:val="008F527F"/>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45"/>
    <w:rsid w:val="009374A0"/>
    <w:rsid w:val="00937B6A"/>
    <w:rsid w:val="00940C2A"/>
    <w:rsid w:val="009414B2"/>
    <w:rsid w:val="00941728"/>
    <w:rsid w:val="00941924"/>
    <w:rsid w:val="00941E17"/>
    <w:rsid w:val="009432D0"/>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236"/>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32CE"/>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87C3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0B65"/>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0309"/>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73FE"/>
    <w:rsid w:val="00D875CB"/>
    <w:rsid w:val="00D90394"/>
    <w:rsid w:val="00D90640"/>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2130"/>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27E0"/>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322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4AAC"/>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073"/>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0C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4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15:docId w15:val="{0741A50B-DE7B-4215-B2B4-0FD14310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2063B4"/>
    <w:rPr>
      <w:rFonts w:ascii="Courier New" w:hAnsi="Courier New" w:cs="Courier New"/>
      <w:lang w:bidi="ar-SA"/>
    </w:rPr>
  </w:style>
  <w:style w:type="character" w:customStyle="1" w:styleId="y2iqfc">
    <w:name w:val="y2iqfc"/>
    <w:basedOn w:val="DefaultParagraphFont"/>
    <w:rsid w:val="00704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DF7B4-4CAA-4138-89EE-A483D3898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6</Pages>
  <Words>19082</Words>
  <Characters>108771</Characters>
  <Application>Microsoft Office Word</Application>
  <DocSecurity>0</DocSecurity>
  <Lines>906</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127598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56</cp:revision>
  <cp:lastPrinted>2020-12-03T04:19:00Z</cp:lastPrinted>
  <dcterms:created xsi:type="dcterms:W3CDTF">2020-11-23T04:16:00Z</dcterms:created>
  <dcterms:modified xsi:type="dcterms:W3CDTF">2025-12-19T13:51:00Z</dcterms:modified>
</cp:coreProperties>
</file>